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F50" w:rsidRDefault="004C4F50" w:rsidP="004C4F50">
      <w:pPr>
        <w:widowControl w:val="0"/>
        <w:spacing w:after="160" w:line="276" w:lineRule="auto"/>
        <w:ind w:firstLine="567"/>
        <w:contextualSpacing/>
        <w:jc w:val="right"/>
        <w:rPr>
          <w:rFonts w:ascii="GHEA Grapalat" w:hAnsi="GHEA Grapalat" w:cs="Sylfaen"/>
          <w:i/>
        </w:rPr>
      </w:pPr>
      <w:r w:rsidRPr="00A603AF">
        <w:rPr>
          <w:rFonts w:ascii="GHEA Grapalat" w:hAnsi="GHEA Grapalat"/>
          <w:i/>
          <w:sz w:val="22"/>
          <w:szCs w:val="22"/>
        </w:rPr>
        <w:t>к приказу Министра финансов РА</w:t>
      </w:r>
      <w:r w:rsidRPr="00A603AF">
        <w:rPr>
          <w:rFonts w:ascii="GHEA Grapalat" w:hAnsi="GHEA Grapalat" w:cs="Sylfaen"/>
          <w:i/>
          <w:sz w:val="22"/>
          <w:szCs w:val="22"/>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rsidR="004C4F50" w:rsidRDefault="004C4F50" w:rsidP="004C4F50">
      <w:pPr>
        <w:widowControl w:val="0"/>
        <w:spacing w:after="160"/>
        <w:ind w:firstLine="567"/>
        <w:contextualSpacing/>
        <w:jc w:val="right"/>
        <w:rPr>
          <w:rFonts w:ascii="GHEA Grapalat" w:hAnsi="GHEA Grapalat"/>
          <w:i/>
          <w:u w:val="single"/>
        </w:rPr>
      </w:pPr>
    </w:p>
    <w:p w:rsidR="004C4F50" w:rsidRPr="006D6926" w:rsidRDefault="004C4F50" w:rsidP="004C4F50">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rsidR="004C4F50" w:rsidRPr="009044F1" w:rsidRDefault="004C4F50" w:rsidP="004C4F5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4C4F50" w:rsidRPr="00BA7128" w:rsidRDefault="004C4F50" w:rsidP="004C4F5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 </w:t>
      </w:r>
      <w:r>
        <w:rPr>
          <w:rFonts w:ascii="GHEA Grapalat" w:hAnsi="GHEA Grapalat"/>
        </w:rPr>
        <w:t>О ЗАПРОСЕ КОТИРОВОК</w:t>
      </w:r>
      <w:r w:rsidRPr="009044F1" w:rsidDel="00BE2BB1">
        <w:rPr>
          <w:rFonts w:ascii="GHEA Grapalat" w:hAnsi="GHEA Grapalat"/>
          <w:i w:val="0"/>
          <w:sz w:val="24"/>
          <w:szCs w:val="24"/>
        </w:rPr>
        <w:t xml:space="preserve"> </w:t>
      </w:r>
      <w:r>
        <w:rPr>
          <w:rStyle w:val="FootnoteReference"/>
          <w:rFonts w:ascii="GHEA Grapalat" w:hAnsi="GHEA Grapalat"/>
          <w:i w:val="0"/>
          <w:sz w:val="24"/>
          <w:szCs w:val="24"/>
        </w:rPr>
        <w:footnoteReference w:customMarkFollows="1" w:id="1"/>
        <w:t>*</w:t>
      </w:r>
    </w:p>
    <w:p w:rsidR="004C4F50" w:rsidRPr="009044F1" w:rsidRDefault="004C4F50" w:rsidP="004C4F50">
      <w:pPr>
        <w:pStyle w:val="BodyTextIndent"/>
        <w:widowControl w:val="0"/>
        <w:spacing w:after="160" w:line="240" w:lineRule="auto"/>
        <w:ind w:firstLine="0"/>
        <w:jc w:val="center"/>
        <w:rPr>
          <w:rFonts w:ascii="GHEA Grapalat" w:hAnsi="GHEA Grapalat"/>
          <w:i w:val="0"/>
          <w:sz w:val="24"/>
          <w:szCs w:val="24"/>
        </w:rPr>
      </w:pPr>
    </w:p>
    <w:p w:rsidR="004C4F50" w:rsidRPr="009044F1" w:rsidRDefault="004C4F50" w:rsidP="004C4F5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674998">
        <w:rPr>
          <w:rFonts w:ascii="GHEA Grapalat" w:hAnsi="GHEA Grapalat"/>
          <w:i w:val="0"/>
          <w:sz w:val="24"/>
          <w:szCs w:val="24"/>
          <w:lang w:val="hy-AM"/>
        </w:rPr>
        <w:t>1</w:t>
      </w:r>
      <w:r w:rsidR="00A3305A">
        <w:rPr>
          <w:rFonts w:ascii="GHEA Grapalat" w:hAnsi="GHEA Grapalat"/>
          <w:i w:val="0"/>
          <w:sz w:val="24"/>
          <w:szCs w:val="24"/>
          <w:lang w:val="hy-AM"/>
        </w:rPr>
        <w:t>9</w:t>
      </w:r>
      <w:r w:rsidRPr="003C385F">
        <w:rPr>
          <w:rFonts w:ascii="GHEA Grapalat" w:hAnsi="GHEA Grapalat"/>
          <w:i w:val="0"/>
          <w:sz w:val="24"/>
          <w:szCs w:val="24"/>
        </w:rPr>
        <w:t xml:space="preserve"> </w:t>
      </w:r>
      <w:r w:rsidR="00674998" w:rsidRPr="00674998">
        <w:rPr>
          <w:rFonts w:ascii="GHEA Grapalat" w:hAnsi="GHEA Grapalat"/>
          <w:i w:val="0"/>
          <w:sz w:val="24"/>
          <w:szCs w:val="24"/>
        </w:rPr>
        <w:t>но</w:t>
      </w:r>
      <w:r>
        <w:rPr>
          <w:rFonts w:ascii="GHEA Grapalat" w:hAnsi="GHEA Grapalat"/>
          <w:i w:val="0"/>
          <w:sz w:val="24"/>
          <w:szCs w:val="24"/>
        </w:rPr>
        <w:t xml:space="preserve">ября </w:t>
      </w:r>
      <w:r w:rsidRPr="009044F1">
        <w:rPr>
          <w:rFonts w:ascii="GHEA Grapalat" w:hAnsi="GHEA Grapalat"/>
          <w:i w:val="0"/>
          <w:sz w:val="24"/>
          <w:szCs w:val="24"/>
        </w:rPr>
        <w:t>20</w:t>
      </w:r>
      <w:r>
        <w:rPr>
          <w:rFonts w:ascii="GHEA Grapalat" w:hAnsi="GHEA Grapalat"/>
          <w:i w:val="0"/>
          <w:sz w:val="24"/>
          <w:szCs w:val="24"/>
        </w:rPr>
        <w:t xml:space="preserve">25 </w:t>
      </w:r>
      <w:r w:rsidRPr="009044F1">
        <w:rPr>
          <w:rFonts w:ascii="GHEA Grapalat" w:hAnsi="GHEA Grapalat"/>
          <w:i w:val="0"/>
          <w:sz w:val="24"/>
          <w:szCs w:val="24"/>
        </w:rPr>
        <w:t xml:space="preserve">года </w:t>
      </w:r>
      <w:r>
        <w:rPr>
          <w:rFonts w:ascii="GHEA Grapalat" w:hAnsi="GHEA Grapalat"/>
          <w:i w:val="0"/>
          <w:sz w:val="24"/>
          <w:szCs w:val="24"/>
          <w:lang w:val="en-US"/>
        </w:rPr>
        <w:t>N</w:t>
      </w:r>
      <w:r>
        <w:rPr>
          <w:rFonts w:ascii="GHEA Grapalat" w:hAnsi="GHEA Grapalat"/>
          <w:i w:val="0"/>
          <w:sz w:val="24"/>
          <w:szCs w:val="24"/>
        </w:rPr>
        <w:t xml:space="preserve"> 01</w:t>
      </w:r>
      <w:r w:rsidRPr="009044F1">
        <w:rPr>
          <w:rFonts w:ascii="GHEA Grapalat" w:hAnsi="GHEA Grapalat"/>
          <w:i w:val="0"/>
          <w:sz w:val="24"/>
          <w:szCs w:val="24"/>
        </w:rPr>
        <w:t xml:space="preserve"> </w:t>
      </w:r>
    </w:p>
    <w:p w:rsidR="004C4F50" w:rsidRPr="00674998" w:rsidRDefault="004C4F50" w:rsidP="004C4F50">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AMRHMD-GHAShDzB-25/0</w:t>
      </w:r>
      <w:r w:rsidR="00674998">
        <w:rPr>
          <w:rFonts w:ascii="GHEA Grapalat" w:hAnsi="GHEA Grapalat"/>
          <w:i w:val="0"/>
          <w:sz w:val="24"/>
          <w:szCs w:val="24"/>
          <w:lang w:val="hy-AM"/>
        </w:rPr>
        <w:t>2</w:t>
      </w:r>
    </w:p>
    <w:p w:rsidR="004C4F50" w:rsidRPr="00D43F59" w:rsidRDefault="004C4F50" w:rsidP="004C4F50">
      <w:pPr>
        <w:pStyle w:val="BodyTextIndent"/>
        <w:widowControl w:val="0"/>
        <w:spacing w:line="240" w:lineRule="auto"/>
        <w:ind w:firstLine="709"/>
        <w:jc w:val="left"/>
        <w:rPr>
          <w:rFonts w:ascii="GHEA Grapalat" w:hAnsi="GHEA Grapalat"/>
          <w:b/>
          <w:i w:val="0"/>
          <w:sz w:val="24"/>
          <w:szCs w:val="24"/>
        </w:rPr>
      </w:pPr>
      <w:r w:rsidRPr="00D43F59">
        <w:rPr>
          <w:rFonts w:ascii="GHEA Grapalat" w:hAnsi="GHEA Grapalat"/>
          <w:b/>
          <w:i w:val="0"/>
          <w:sz w:val="24"/>
          <w:szCs w:val="24"/>
        </w:rPr>
        <w:t>Заказчик «</w:t>
      </w:r>
      <w:r w:rsidRPr="00D43F59">
        <w:rPr>
          <w:rStyle w:val="anegp0gi0b9av8jahpyh"/>
          <w:rFonts w:ascii="Calibri" w:hAnsi="Calibri" w:cs="Calibri"/>
          <w:b/>
          <w:sz w:val="24"/>
          <w:szCs w:val="24"/>
        </w:rPr>
        <w:t>Средняя</w:t>
      </w:r>
      <w:r w:rsidRPr="00D43F59">
        <w:rPr>
          <w:rStyle w:val="anegp0gi0b9av8jahpyh"/>
          <w:b/>
          <w:sz w:val="24"/>
          <w:szCs w:val="24"/>
        </w:rPr>
        <w:t xml:space="preserve"> </w:t>
      </w:r>
      <w:r w:rsidRPr="00D43F59">
        <w:rPr>
          <w:rStyle w:val="anegp0gi0b9av8jahpyh"/>
          <w:rFonts w:ascii="Calibri" w:hAnsi="Calibri" w:cs="Calibri"/>
          <w:b/>
          <w:sz w:val="24"/>
          <w:szCs w:val="24"/>
        </w:rPr>
        <w:t>школа</w:t>
      </w:r>
      <w:r w:rsidRPr="00D43F59">
        <w:rPr>
          <w:rStyle w:val="anegp0gi0b9av8jahpyh"/>
          <w:b/>
          <w:sz w:val="24"/>
          <w:szCs w:val="24"/>
        </w:rPr>
        <w:t xml:space="preserve"> </w:t>
      </w:r>
      <w:r w:rsidRPr="00D43F59">
        <w:rPr>
          <w:rStyle w:val="anegp0gi0b9av8jahpyh"/>
          <w:rFonts w:ascii="Calibri" w:hAnsi="Calibri" w:cs="Calibri"/>
          <w:b/>
          <w:sz w:val="24"/>
          <w:szCs w:val="24"/>
        </w:rPr>
        <w:t>Ранчпар</w:t>
      </w:r>
      <w:r w:rsidRPr="00D43F59">
        <w:rPr>
          <w:b/>
          <w:sz w:val="24"/>
          <w:szCs w:val="24"/>
        </w:rPr>
        <w:t xml:space="preserve"> </w:t>
      </w:r>
      <w:r w:rsidRPr="00D43F59">
        <w:rPr>
          <w:rStyle w:val="anegp0gi0b9av8jahpyh"/>
          <w:rFonts w:ascii="Calibri" w:hAnsi="Calibri" w:cs="Calibri"/>
          <w:b/>
          <w:sz w:val="24"/>
          <w:szCs w:val="24"/>
        </w:rPr>
        <w:t>Араратского</w:t>
      </w:r>
      <w:r w:rsidRPr="00D43F59">
        <w:rPr>
          <w:b/>
          <w:sz w:val="24"/>
          <w:szCs w:val="24"/>
        </w:rPr>
        <w:t xml:space="preserve"> </w:t>
      </w:r>
      <w:r w:rsidRPr="00D43F59">
        <w:rPr>
          <w:rStyle w:val="anegp0gi0b9av8jahpyh"/>
          <w:rFonts w:ascii="Calibri" w:hAnsi="Calibri" w:cs="Calibri"/>
          <w:b/>
          <w:sz w:val="24"/>
          <w:szCs w:val="24"/>
        </w:rPr>
        <w:t>марза</w:t>
      </w:r>
      <w:r w:rsidRPr="00D43F59">
        <w:rPr>
          <w:b/>
          <w:sz w:val="24"/>
          <w:szCs w:val="24"/>
        </w:rPr>
        <w:t xml:space="preserve"> </w:t>
      </w:r>
      <w:r w:rsidRPr="00D43F59">
        <w:rPr>
          <w:rStyle w:val="anegp0gi0b9av8jahpyh"/>
          <w:rFonts w:ascii="Calibri" w:hAnsi="Calibri" w:cs="Calibri"/>
          <w:b/>
          <w:sz w:val="24"/>
          <w:szCs w:val="24"/>
        </w:rPr>
        <w:t>РА»</w:t>
      </w:r>
      <w:r w:rsidRPr="00D43F59">
        <w:rPr>
          <w:rFonts w:ascii="GHEA Grapalat" w:hAnsi="GHEA Grapalat"/>
          <w:b/>
          <w:i w:val="0"/>
          <w:sz w:val="24"/>
          <w:szCs w:val="24"/>
        </w:rPr>
        <w:t>, находящийся по адресу:</w:t>
      </w:r>
      <w:r w:rsidRPr="00D43F59">
        <w:rPr>
          <w:rStyle w:val="Heading1Char"/>
          <w:b/>
          <w:sz w:val="24"/>
          <w:szCs w:val="24"/>
        </w:rPr>
        <w:t xml:space="preserve"> </w:t>
      </w:r>
      <w:r w:rsidRPr="00D43F59">
        <w:rPr>
          <w:rStyle w:val="anegp0gi0b9av8jahpyh"/>
          <w:rFonts w:ascii="Calibri" w:hAnsi="Calibri" w:cs="Calibri"/>
          <w:b/>
          <w:sz w:val="24"/>
          <w:szCs w:val="24"/>
        </w:rPr>
        <w:t>Араратская</w:t>
      </w:r>
      <w:r w:rsidRPr="00D43F59">
        <w:rPr>
          <w:b/>
          <w:sz w:val="24"/>
          <w:szCs w:val="24"/>
        </w:rPr>
        <w:t xml:space="preserve"> </w:t>
      </w:r>
      <w:r w:rsidRPr="00D43F59">
        <w:rPr>
          <w:rStyle w:val="anegp0gi0b9av8jahpyh"/>
          <w:rFonts w:ascii="Calibri" w:hAnsi="Calibri" w:cs="Calibri"/>
          <w:b/>
          <w:sz w:val="24"/>
          <w:szCs w:val="24"/>
        </w:rPr>
        <w:t>область</w:t>
      </w:r>
      <w:r w:rsidRPr="00D43F59">
        <w:rPr>
          <w:b/>
          <w:sz w:val="24"/>
          <w:szCs w:val="24"/>
        </w:rPr>
        <w:t xml:space="preserve"> </w:t>
      </w:r>
      <w:r w:rsidRPr="00D43F59">
        <w:rPr>
          <w:rStyle w:val="anegp0gi0b9av8jahpyh"/>
          <w:rFonts w:ascii="Calibri" w:hAnsi="Calibri" w:cs="Calibri"/>
          <w:b/>
          <w:sz w:val="24"/>
          <w:szCs w:val="24"/>
        </w:rPr>
        <w:t>РА</w:t>
      </w:r>
      <w:r w:rsidRPr="00D43F59">
        <w:rPr>
          <w:b/>
          <w:sz w:val="24"/>
          <w:szCs w:val="24"/>
        </w:rPr>
        <w:t xml:space="preserve"> </w:t>
      </w:r>
      <w:r w:rsidRPr="00D43F59">
        <w:rPr>
          <w:rStyle w:val="anegp0gi0b9av8jahpyh"/>
          <w:rFonts w:ascii="Calibri" w:hAnsi="Calibri" w:cs="Calibri"/>
          <w:b/>
          <w:sz w:val="24"/>
          <w:szCs w:val="24"/>
        </w:rPr>
        <w:t>Масис</w:t>
      </w:r>
      <w:r w:rsidRPr="00D43F59">
        <w:rPr>
          <w:rStyle w:val="anegp0gi0b9av8jahpyh"/>
          <w:b/>
          <w:sz w:val="24"/>
          <w:szCs w:val="24"/>
        </w:rPr>
        <w:t xml:space="preserve"> </w:t>
      </w:r>
      <w:r w:rsidRPr="00D43F59">
        <w:rPr>
          <w:rStyle w:val="anegp0gi0b9av8jahpyh"/>
          <w:rFonts w:ascii="Calibri" w:hAnsi="Calibri" w:cs="Calibri"/>
          <w:b/>
          <w:sz w:val="24"/>
          <w:szCs w:val="24"/>
        </w:rPr>
        <w:t>община</w:t>
      </w:r>
      <w:r w:rsidRPr="00D43F59">
        <w:rPr>
          <w:b/>
          <w:sz w:val="24"/>
          <w:szCs w:val="24"/>
        </w:rPr>
        <w:t xml:space="preserve"> </w:t>
      </w:r>
      <w:r w:rsidRPr="00D43F59">
        <w:rPr>
          <w:rStyle w:val="anegp0gi0b9av8jahpyh"/>
          <w:rFonts w:ascii="Calibri" w:hAnsi="Calibri" w:cs="Calibri"/>
          <w:b/>
          <w:sz w:val="24"/>
          <w:szCs w:val="24"/>
        </w:rPr>
        <w:t>С</w:t>
      </w:r>
      <w:r w:rsidRPr="00D43F59">
        <w:rPr>
          <w:rStyle w:val="anegp0gi0b9av8jahpyh"/>
          <w:b/>
          <w:sz w:val="24"/>
          <w:szCs w:val="24"/>
        </w:rPr>
        <w:t>.</w:t>
      </w:r>
      <w:r w:rsidRPr="00D43F59">
        <w:rPr>
          <w:b/>
          <w:sz w:val="24"/>
          <w:szCs w:val="24"/>
        </w:rPr>
        <w:t xml:space="preserve"> </w:t>
      </w:r>
      <w:r>
        <w:rPr>
          <w:rStyle w:val="anegp0gi0b9av8jahpyh"/>
          <w:rFonts w:ascii="Calibri" w:hAnsi="Calibri" w:cs="Calibri"/>
          <w:b/>
          <w:sz w:val="24"/>
          <w:szCs w:val="24"/>
        </w:rPr>
        <w:t>Ранчпар</w:t>
      </w:r>
      <w:r w:rsidRPr="00D43F59">
        <w:rPr>
          <w:b/>
          <w:sz w:val="24"/>
          <w:szCs w:val="24"/>
        </w:rPr>
        <w:t xml:space="preserve"> </w:t>
      </w:r>
      <w:r w:rsidRPr="00D43F59">
        <w:rPr>
          <w:rStyle w:val="anegp0gi0b9av8jahpyh"/>
          <w:b/>
          <w:sz w:val="24"/>
          <w:szCs w:val="24"/>
        </w:rPr>
        <w:t>6-</w:t>
      </w:r>
      <w:r w:rsidRPr="00D43F59">
        <w:rPr>
          <w:rStyle w:val="anegp0gi0b9av8jahpyh"/>
          <w:rFonts w:ascii="Calibri" w:hAnsi="Calibri" w:cs="Calibri"/>
          <w:b/>
          <w:sz w:val="24"/>
          <w:szCs w:val="24"/>
        </w:rPr>
        <w:t>я</w:t>
      </w:r>
      <w:r w:rsidRPr="00D43F59">
        <w:rPr>
          <w:rStyle w:val="anegp0gi0b9av8jahpyh"/>
          <w:b/>
          <w:sz w:val="24"/>
          <w:szCs w:val="24"/>
        </w:rPr>
        <w:t xml:space="preserve"> </w:t>
      </w:r>
      <w:r w:rsidRPr="00D43F59">
        <w:rPr>
          <w:rStyle w:val="anegp0gi0b9av8jahpyh"/>
          <w:rFonts w:ascii="Calibri" w:hAnsi="Calibri" w:cs="Calibri"/>
          <w:b/>
          <w:sz w:val="24"/>
          <w:szCs w:val="24"/>
        </w:rPr>
        <w:t>ул</w:t>
      </w:r>
      <w:r w:rsidRPr="00D43F59">
        <w:rPr>
          <w:rStyle w:val="anegp0gi0b9av8jahpyh"/>
          <w:b/>
          <w:sz w:val="24"/>
          <w:szCs w:val="24"/>
        </w:rPr>
        <w:t>.</w:t>
      </w:r>
      <w:r w:rsidRPr="00D43F59">
        <w:rPr>
          <w:b/>
          <w:sz w:val="24"/>
          <w:szCs w:val="24"/>
        </w:rPr>
        <w:t xml:space="preserve"> </w:t>
      </w:r>
      <w:r w:rsidRPr="00D43F59">
        <w:rPr>
          <w:rStyle w:val="anegp0gi0b9av8jahpyh"/>
          <w:b/>
          <w:sz w:val="24"/>
          <w:szCs w:val="24"/>
        </w:rPr>
        <w:t>1-</w:t>
      </w:r>
      <w:r w:rsidRPr="00D43F59">
        <w:rPr>
          <w:rStyle w:val="anegp0gi0b9av8jahpyh"/>
          <w:rFonts w:ascii="Calibri" w:hAnsi="Calibri" w:cs="Calibri"/>
          <w:b/>
          <w:sz w:val="24"/>
          <w:szCs w:val="24"/>
        </w:rPr>
        <w:t>й</w:t>
      </w:r>
      <w:r w:rsidRPr="00D43F59">
        <w:rPr>
          <w:rStyle w:val="anegp0gi0b9av8jahpyh"/>
          <w:b/>
          <w:sz w:val="24"/>
          <w:szCs w:val="24"/>
        </w:rPr>
        <w:t xml:space="preserve"> </w:t>
      </w:r>
      <w:r w:rsidRPr="00D43F59">
        <w:rPr>
          <w:rStyle w:val="anegp0gi0b9av8jahpyh"/>
          <w:rFonts w:ascii="Calibri" w:hAnsi="Calibri" w:cs="Calibri"/>
          <w:b/>
          <w:sz w:val="24"/>
          <w:szCs w:val="24"/>
        </w:rPr>
        <w:t>пер</w:t>
      </w:r>
      <w:r w:rsidRPr="00D43F59">
        <w:rPr>
          <w:rStyle w:val="anegp0gi0b9av8jahpyh"/>
          <w:b/>
          <w:sz w:val="24"/>
          <w:szCs w:val="24"/>
        </w:rPr>
        <w:t xml:space="preserve">., </w:t>
      </w:r>
      <w:r w:rsidRPr="00D43F59">
        <w:rPr>
          <w:rStyle w:val="anegp0gi0b9av8jahpyh"/>
          <w:rFonts w:ascii="Calibri" w:hAnsi="Calibri" w:cs="Calibri"/>
          <w:b/>
          <w:sz w:val="24"/>
          <w:szCs w:val="24"/>
        </w:rPr>
        <w:t>д</w:t>
      </w:r>
      <w:r w:rsidRPr="00D43F59">
        <w:rPr>
          <w:rStyle w:val="anegp0gi0b9av8jahpyh"/>
          <w:b/>
          <w:sz w:val="24"/>
          <w:szCs w:val="24"/>
        </w:rPr>
        <w:t>. 1</w:t>
      </w:r>
      <w:r w:rsidRPr="00D43F59">
        <w:rPr>
          <w:rFonts w:ascii="GHEA Grapalat" w:hAnsi="GHEA Grapalat"/>
          <w:b/>
          <w:sz w:val="24"/>
          <w:szCs w:val="24"/>
        </w:rPr>
        <w:t xml:space="preserve"> </w:t>
      </w:r>
    </w:p>
    <w:p w:rsidR="004C4F50" w:rsidRPr="00E13BA4" w:rsidRDefault="004C4F50" w:rsidP="004C4F50">
      <w:pPr>
        <w:pStyle w:val="BodyTextIndent"/>
        <w:widowControl w:val="0"/>
        <w:spacing w:after="160" w:line="240" w:lineRule="auto"/>
        <w:ind w:firstLine="0"/>
        <w:rPr>
          <w:rFonts w:ascii="GHEA Grapalat" w:hAnsi="GHEA Grapalat"/>
          <w:i w:val="0"/>
          <w:sz w:val="24"/>
          <w:szCs w:val="24"/>
          <w:lang w:val="hy-AM"/>
        </w:rPr>
      </w:pP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lang w:val="hy-AM"/>
        </w:rPr>
        <w:t>.</w:t>
      </w:r>
    </w:p>
    <w:p w:rsidR="004C4F50" w:rsidRPr="0022476C" w:rsidRDefault="004C4F50" w:rsidP="0022476C">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22476C">
        <w:rPr>
          <w:rFonts w:ascii="GHEA Grapalat" w:hAnsi="GHEA Grapalat"/>
          <w:i w:val="0"/>
          <w:spacing w:val="6"/>
          <w:sz w:val="24"/>
          <w:szCs w:val="24"/>
        </w:rPr>
        <w:t>т</w:t>
      </w:r>
      <w:r w:rsidR="0022476C" w:rsidRPr="0022476C">
        <w:rPr>
          <w:rStyle w:val="anegp0gi0b9av8jahpyh"/>
          <w:rFonts w:ascii="Calibri" w:hAnsi="Calibri" w:cs="Calibri"/>
          <w:sz w:val="28"/>
          <w:szCs w:val="28"/>
        </w:rPr>
        <w:t xml:space="preserve">екущие ремонтные работы лаборатории физики ГНКО "средняя школа Ранчпар Араратской области РА" </w:t>
      </w:r>
      <w:r w:rsidRPr="003C385F">
        <w:rPr>
          <w:rFonts w:ascii="GHEA Grapalat" w:hAnsi="GHEA Grapalat"/>
          <w:i w:val="0"/>
          <w:sz w:val="28"/>
          <w:szCs w:val="28"/>
        </w:rPr>
        <w:t>(далее — договор).</w:t>
      </w:r>
    </w:p>
    <w:p w:rsidR="004C4F50" w:rsidRPr="009044F1" w:rsidRDefault="004C4F50" w:rsidP="004C4F50">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4C4F50" w:rsidRPr="003F762C" w:rsidRDefault="004C4F50" w:rsidP="004C4F50">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4C4F50" w:rsidRPr="00D5443D" w:rsidRDefault="004C4F50" w:rsidP="004C4F50">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4C4F50" w:rsidRPr="003C385F" w:rsidRDefault="004C4F50" w:rsidP="004C4F50">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205E94">
        <w:rPr>
          <w:rFonts w:ascii="GHEA Grapalat" w:hAnsi="GHEA Grapalat"/>
          <w:i w:val="0"/>
          <w:sz w:val="24"/>
          <w:szCs w:val="24"/>
        </w:rPr>
        <w:t xml:space="preserve"> </w:t>
      </w:r>
      <w:r w:rsidRPr="00205E94">
        <w:rPr>
          <w:rFonts w:ascii="GHEA Grapalat" w:hAnsi="GHEA Grapalat"/>
          <w:i w:val="0"/>
        </w:rPr>
        <w:t>Араратская</w:t>
      </w:r>
      <w:r w:rsidRPr="00205E94">
        <w:rPr>
          <w:rFonts w:ascii="GHEA Grapalat" w:hAnsi="GHEA Grapalat"/>
          <w:i w:val="0"/>
          <w:sz w:val="24"/>
          <w:szCs w:val="24"/>
        </w:rPr>
        <w:t xml:space="preserve"> </w:t>
      </w:r>
      <w:r w:rsidRPr="00205E94">
        <w:rPr>
          <w:rFonts w:ascii="GHEA Grapalat" w:hAnsi="GHEA Grapalat"/>
          <w:i w:val="0"/>
        </w:rPr>
        <w:lastRenderedPageBreak/>
        <w:t>область</w:t>
      </w:r>
      <w:r w:rsidRPr="00205E94">
        <w:rPr>
          <w:rFonts w:ascii="GHEA Grapalat" w:hAnsi="GHEA Grapalat"/>
          <w:i w:val="0"/>
          <w:sz w:val="24"/>
          <w:szCs w:val="24"/>
        </w:rPr>
        <w:t xml:space="preserve"> </w:t>
      </w:r>
      <w:r w:rsidRPr="00205E94">
        <w:rPr>
          <w:rFonts w:ascii="GHEA Grapalat" w:hAnsi="GHEA Grapalat"/>
          <w:i w:val="0"/>
        </w:rPr>
        <w:t>РА</w:t>
      </w:r>
      <w:r w:rsidRPr="00205E94">
        <w:rPr>
          <w:rFonts w:ascii="GHEA Grapalat" w:hAnsi="GHEA Grapalat"/>
          <w:i w:val="0"/>
          <w:sz w:val="24"/>
          <w:szCs w:val="24"/>
        </w:rPr>
        <w:t xml:space="preserve"> </w:t>
      </w:r>
      <w:r w:rsidRPr="00205E94">
        <w:rPr>
          <w:rFonts w:ascii="GHEA Grapalat" w:hAnsi="GHEA Grapalat"/>
          <w:i w:val="0"/>
        </w:rPr>
        <w:t>Масис община</w:t>
      </w:r>
      <w:r w:rsidRPr="00205E94">
        <w:rPr>
          <w:rFonts w:ascii="GHEA Grapalat" w:hAnsi="GHEA Grapalat"/>
          <w:i w:val="0"/>
          <w:sz w:val="24"/>
          <w:szCs w:val="24"/>
        </w:rPr>
        <w:t xml:space="preserve"> </w:t>
      </w:r>
      <w:r w:rsidRPr="00205E94">
        <w:rPr>
          <w:rFonts w:ascii="GHEA Grapalat" w:hAnsi="GHEA Grapalat"/>
          <w:i w:val="0"/>
        </w:rPr>
        <w:t>С.</w:t>
      </w:r>
      <w:r w:rsidRPr="00205E94">
        <w:rPr>
          <w:rFonts w:ascii="GHEA Grapalat" w:hAnsi="GHEA Grapalat"/>
          <w:i w:val="0"/>
          <w:sz w:val="24"/>
          <w:szCs w:val="24"/>
        </w:rPr>
        <w:t xml:space="preserve"> </w:t>
      </w:r>
      <w:r w:rsidRPr="00205E94">
        <w:rPr>
          <w:rFonts w:ascii="GHEA Grapalat" w:hAnsi="GHEA Grapalat"/>
          <w:i w:val="0"/>
        </w:rPr>
        <w:t>Ранчпар</w:t>
      </w:r>
      <w:r w:rsidRPr="00205E94">
        <w:rPr>
          <w:rFonts w:ascii="GHEA Grapalat" w:hAnsi="GHEA Grapalat"/>
          <w:i w:val="0"/>
          <w:sz w:val="24"/>
          <w:szCs w:val="24"/>
        </w:rPr>
        <w:t xml:space="preserve"> </w:t>
      </w:r>
      <w:r w:rsidRPr="00205E94">
        <w:rPr>
          <w:rFonts w:ascii="GHEA Grapalat" w:hAnsi="GHEA Grapalat"/>
          <w:i w:val="0"/>
        </w:rPr>
        <w:t>6-я ул.</w:t>
      </w:r>
      <w:r w:rsidRPr="00205E94">
        <w:rPr>
          <w:rFonts w:ascii="GHEA Grapalat" w:hAnsi="GHEA Grapalat"/>
          <w:i w:val="0"/>
          <w:sz w:val="24"/>
          <w:szCs w:val="24"/>
        </w:rPr>
        <w:t xml:space="preserve"> </w:t>
      </w:r>
      <w:r w:rsidRPr="00205E94">
        <w:rPr>
          <w:rFonts w:ascii="GHEA Grapalat" w:hAnsi="GHEA Grapalat"/>
          <w:i w:val="0"/>
        </w:rPr>
        <w:t>1-й пер., д. 1</w:t>
      </w:r>
      <w:r w:rsidRPr="00861E75">
        <w:rPr>
          <w:rFonts w:ascii="GHEA Grapalat" w:hAnsi="GHEA Grapalat"/>
          <w:i w:val="0"/>
          <w:sz w:val="24"/>
          <w:szCs w:val="24"/>
        </w:rPr>
        <w:t>,</w:t>
      </w:r>
      <w:r w:rsidRPr="00205E94">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14</w:t>
      </w:r>
      <w:r w:rsidRPr="003C385F">
        <w:rPr>
          <w:rFonts w:ascii="GHEA Grapalat" w:hAnsi="GHEA Grapalat"/>
          <w:i w:val="0"/>
          <w:sz w:val="24"/>
          <w:szCs w:val="24"/>
          <w:vertAlign w:val="superscript"/>
        </w:rPr>
        <w:t>00</w:t>
      </w:r>
      <w:r>
        <w:rPr>
          <w:rFonts w:ascii="GHEA Grapalat" w:hAnsi="GHEA Grapalat"/>
          <w:i w:val="0"/>
          <w:sz w:val="24"/>
          <w:szCs w:val="24"/>
          <w:vertAlign w:val="superscript"/>
        </w:rPr>
        <w:t xml:space="preserve">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w:t>
      </w:r>
      <w:r>
        <w:rPr>
          <w:rFonts w:ascii="GHEA Grapalat" w:hAnsi="GHEA Grapalat"/>
          <w:i w:val="0"/>
          <w:sz w:val="24"/>
          <w:szCs w:val="24"/>
        </w:rPr>
        <w:t>о</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4C4F50" w:rsidRPr="001B32D9" w:rsidRDefault="004C4F50" w:rsidP="004C4F50">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C4F50" w:rsidRPr="004B6EED" w:rsidRDefault="004C4F50" w:rsidP="004C4F50">
      <w:pPr>
        <w:pStyle w:val="BodyTextIndent"/>
        <w:widowControl w:val="0"/>
        <w:spacing w:after="160"/>
        <w:ind w:firstLine="567"/>
        <w:rPr>
          <w:rFonts w:ascii="GHEA Grapalat" w:hAnsi="GHEA Grapalat"/>
          <w:i w:val="0"/>
          <w:sz w:val="24"/>
          <w:szCs w:val="24"/>
        </w:rPr>
      </w:pPr>
      <w:r w:rsidRPr="004B6EED">
        <w:rPr>
          <w:rFonts w:ascii="GHEA Grapalat" w:hAnsi="GHEA Grapalat"/>
          <w:i w:val="0"/>
          <w:sz w:val="24"/>
          <w:szCs w:val="24"/>
        </w:rPr>
        <w:t>Вскрытие заявок будет проводиться по адресу Араратская область РА Масис община С. Ранчпар 6-я ул. 1-й пер., д. 1, в документарной форме, до 14</w:t>
      </w:r>
      <w:r w:rsidRPr="004B6EED">
        <w:rPr>
          <w:rFonts w:ascii="GHEA Grapalat" w:hAnsi="GHEA Grapalat"/>
          <w:i w:val="0"/>
          <w:sz w:val="24"/>
          <w:szCs w:val="24"/>
          <w:vertAlign w:val="superscript"/>
        </w:rPr>
        <w:t>00</w:t>
      </w:r>
      <w:r w:rsidRPr="004B6EED">
        <w:rPr>
          <w:rFonts w:ascii="GHEA Grapalat" w:hAnsi="GHEA Grapalat"/>
          <w:i w:val="0"/>
          <w:sz w:val="24"/>
          <w:szCs w:val="24"/>
        </w:rPr>
        <w:t xml:space="preserve">часов </w:t>
      </w:r>
      <w:r w:rsidR="0022476C">
        <w:rPr>
          <w:rFonts w:ascii="GHEA Grapalat" w:hAnsi="GHEA Grapalat"/>
          <w:i w:val="0"/>
          <w:sz w:val="24"/>
          <w:szCs w:val="24"/>
        </w:rPr>
        <w:t>2</w:t>
      </w:r>
      <w:r w:rsidR="00A3305A" w:rsidRPr="004B6EED">
        <w:rPr>
          <w:rFonts w:ascii="GHEA Grapalat" w:hAnsi="GHEA Grapalat"/>
          <w:i w:val="0"/>
          <w:sz w:val="24"/>
          <w:szCs w:val="24"/>
          <w:lang w:val="hy-AM"/>
        </w:rPr>
        <w:t>6</w:t>
      </w:r>
      <w:r w:rsidRPr="004B6EED">
        <w:rPr>
          <w:rFonts w:ascii="GHEA Grapalat" w:hAnsi="GHEA Grapalat"/>
          <w:i w:val="0"/>
          <w:sz w:val="24"/>
          <w:szCs w:val="24"/>
        </w:rPr>
        <w:t xml:space="preserve">-ого </w:t>
      </w:r>
      <w:r w:rsidR="0022476C">
        <w:rPr>
          <w:rFonts w:ascii="GHEA Grapalat" w:hAnsi="GHEA Grapalat"/>
          <w:i w:val="0"/>
          <w:sz w:val="24"/>
          <w:szCs w:val="24"/>
        </w:rPr>
        <w:t>но</w:t>
      </w:r>
      <w:r w:rsidRPr="004B6EED">
        <w:rPr>
          <w:rFonts w:ascii="GHEA Grapalat" w:hAnsi="GHEA Grapalat"/>
          <w:i w:val="0"/>
          <w:sz w:val="24"/>
          <w:szCs w:val="24"/>
        </w:rPr>
        <w:t>ября 2025 года.</w:t>
      </w:r>
    </w:p>
    <w:p w:rsidR="004C4F50" w:rsidRPr="003C385F" w:rsidRDefault="004C4F50" w:rsidP="004C4F50">
      <w:pPr>
        <w:rPr>
          <w:rFonts w:ascii="GHEA Grapalat" w:hAnsi="GHEA Grapalat"/>
        </w:rPr>
      </w:pPr>
      <w:r w:rsidRPr="009044F1">
        <w:rPr>
          <w:rFonts w:ascii="GHEA Grapalat" w:hAnsi="GHEA Grapalat"/>
        </w:rPr>
        <w:t>Для получения дополнительной информации, связанной с настоящим</w:t>
      </w:r>
      <w:r>
        <w:rPr>
          <w:rFonts w:ascii="Courier New" w:hAnsi="Courier New" w:cs="Courier New"/>
          <w:lang w:val="en-US"/>
        </w:rPr>
        <w:t> </w:t>
      </w:r>
      <w:r w:rsidRPr="009044F1">
        <w:rPr>
          <w:rFonts w:ascii="GHEA Grapalat" w:hAnsi="GHEA Grapalat"/>
        </w:rPr>
        <w:t>объявлением, можете обратиться к секретарю Оценочной комисси</w:t>
      </w:r>
      <w:r w:rsidRPr="00D3423E">
        <w:rPr>
          <w:rFonts w:ascii="GHEA Grapalat" w:hAnsi="GHEA Grapalat"/>
        </w:rPr>
        <w:t>и</w:t>
      </w:r>
      <w:r w:rsidRPr="003A1EBB">
        <w:rPr>
          <w:rFonts w:ascii="GHEA Grapalat" w:hAnsi="GHEA Grapalat"/>
        </w:rPr>
        <w:t xml:space="preserve"> </w:t>
      </w:r>
    </w:p>
    <w:p w:rsidR="004C4F50" w:rsidRDefault="004C4F50" w:rsidP="004C4F50">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Асмик Ёлян.</w:t>
      </w:r>
    </w:p>
    <w:p w:rsidR="004C4F50" w:rsidRDefault="004C4F50" w:rsidP="004C4F50">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Телефон +</w:t>
      </w:r>
      <w:r w:rsidRPr="00812E17">
        <w:rPr>
          <w:rFonts w:ascii="GHEA Grapalat" w:hAnsi="GHEA Grapalat"/>
          <w:i w:val="0"/>
          <w:sz w:val="24"/>
          <w:szCs w:val="24"/>
        </w:rPr>
        <w:t xml:space="preserve">374 </w:t>
      </w:r>
      <w:r>
        <w:rPr>
          <w:rFonts w:ascii="GHEA Grapalat" w:hAnsi="GHEA Grapalat"/>
          <w:i w:val="0"/>
          <w:sz w:val="24"/>
          <w:szCs w:val="24"/>
        </w:rPr>
        <w:t>94014072</w:t>
      </w:r>
    </w:p>
    <w:p w:rsidR="004C4F50" w:rsidRPr="00735CE6" w:rsidRDefault="004C4F50" w:rsidP="004C4F50">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Pr>
          <w:rFonts w:ascii="GHEA Grapalat" w:hAnsi="GHEA Grapalat"/>
          <w:i w:val="0"/>
          <w:sz w:val="24"/>
          <w:szCs w:val="24"/>
          <w:lang w:val="en-US"/>
        </w:rPr>
        <w:t>hzakaryan</w:t>
      </w:r>
      <w:r w:rsidRPr="00735CE6">
        <w:rPr>
          <w:rFonts w:ascii="GHEA Grapalat" w:hAnsi="GHEA Grapalat"/>
          <w:i w:val="0"/>
          <w:sz w:val="24"/>
          <w:szCs w:val="24"/>
        </w:rPr>
        <w:t>@</w:t>
      </w:r>
      <w:r>
        <w:rPr>
          <w:rFonts w:ascii="GHEA Grapalat" w:hAnsi="GHEA Grapalat"/>
          <w:i w:val="0"/>
          <w:sz w:val="24"/>
          <w:szCs w:val="24"/>
          <w:lang w:val="en-US"/>
        </w:rPr>
        <w:t>yandex</w:t>
      </w:r>
      <w:r w:rsidRPr="00735CE6">
        <w:rPr>
          <w:rFonts w:ascii="GHEA Grapalat" w:hAnsi="GHEA Grapalat"/>
          <w:i w:val="0"/>
          <w:sz w:val="24"/>
          <w:szCs w:val="24"/>
        </w:rPr>
        <w:t>.</w:t>
      </w:r>
      <w:r>
        <w:rPr>
          <w:rFonts w:ascii="GHEA Grapalat" w:hAnsi="GHEA Grapalat"/>
          <w:i w:val="0"/>
          <w:sz w:val="24"/>
          <w:szCs w:val="24"/>
          <w:lang w:val="en-US"/>
        </w:rPr>
        <w:t>ru</w:t>
      </w:r>
    </w:p>
    <w:p w:rsidR="004C4F50" w:rsidRPr="009044F1" w:rsidRDefault="004C4F50" w:rsidP="004C4F50">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Pr>
          <w:rFonts w:ascii="GHEA Grapalat" w:hAnsi="GHEA Grapalat"/>
          <w:sz w:val="24"/>
          <w:szCs w:val="24"/>
        </w:rPr>
        <w:t>«</w:t>
      </w:r>
      <w:r w:rsidRPr="008476D1">
        <w:rPr>
          <w:rFonts w:ascii="GHEA Grapalat" w:hAnsi="GHEA Grapalat"/>
          <w:sz w:val="24"/>
          <w:szCs w:val="24"/>
        </w:rPr>
        <w:t>Средняя школа Ранчпар Араратского марза РА</w:t>
      </w:r>
      <w:r>
        <w:rPr>
          <w:rFonts w:ascii="GHEA Grapalat" w:hAnsi="GHEA Grapalat"/>
          <w:sz w:val="24"/>
          <w:szCs w:val="24"/>
        </w:rPr>
        <w:t>»</w:t>
      </w:r>
      <w:r w:rsidRPr="008476D1">
        <w:rPr>
          <w:rFonts w:ascii="GHEA Grapalat" w:hAnsi="GHEA Grapalat"/>
          <w:sz w:val="24"/>
          <w:szCs w:val="24"/>
        </w:rPr>
        <w:t xml:space="preserve"> </w:t>
      </w:r>
      <w:r>
        <w:rPr>
          <w:rFonts w:ascii="GHEA Grapalat" w:hAnsi="GHEA Grapalat"/>
          <w:i w:val="0"/>
          <w:sz w:val="24"/>
          <w:szCs w:val="24"/>
        </w:rPr>
        <w:t>ГНКО</w:t>
      </w:r>
    </w:p>
    <w:p w:rsidR="004C4F50" w:rsidRPr="00D5443D" w:rsidRDefault="004C4F50" w:rsidP="004C4F50">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4C4F50" w:rsidRPr="009044F1" w:rsidRDefault="004C4F50" w:rsidP="004C4F50">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4C4F50" w:rsidRPr="009044F1" w:rsidRDefault="004C4F50" w:rsidP="004C4F50">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запроса котировок</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sz w:val="22"/>
          <w:szCs w:val="22"/>
          <w:lang w:val="en-US"/>
        </w:rPr>
        <w:t>AMRHMD</w:t>
      </w:r>
      <w:r w:rsidRPr="00735CE6">
        <w:rPr>
          <w:rFonts w:ascii="GHEA Grapalat" w:hAnsi="GHEA Grapalat"/>
          <w:i/>
          <w:sz w:val="22"/>
          <w:szCs w:val="22"/>
        </w:rPr>
        <w:t>-</w:t>
      </w:r>
      <w:r>
        <w:rPr>
          <w:rFonts w:ascii="GHEA Grapalat" w:hAnsi="GHEA Grapalat"/>
          <w:i/>
          <w:sz w:val="22"/>
          <w:szCs w:val="22"/>
          <w:lang w:val="en-US"/>
        </w:rPr>
        <w:t>GHAShDzB</w:t>
      </w:r>
      <w:r w:rsidRPr="00C6159D">
        <w:rPr>
          <w:rFonts w:ascii="Sylfaen" w:hAnsi="Sylfaen" w:cs="Sylfaen"/>
          <w:lang w:val="hy-AM"/>
        </w:rPr>
        <w:t>-25/0</w:t>
      </w:r>
      <w:r w:rsidR="0022476C">
        <w:rPr>
          <w:rFonts w:ascii="Sylfaen" w:hAnsi="Sylfaen" w:cs="Sylfaen"/>
        </w:rPr>
        <w:t>2</w:t>
      </w:r>
      <w:r w:rsidRPr="001B32D9">
        <w:rPr>
          <w:rFonts w:ascii="GHEA Grapalat" w:hAnsi="GHEA Grapalat" w:cs="Times Armenian"/>
          <w:i/>
        </w:rPr>
        <w:br/>
      </w:r>
      <w:r>
        <w:rPr>
          <w:rFonts w:ascii="GHEA Grapalat" w:hAnsi="GHEA Grapalat"/>
          <w:i/>
        </w:rPr>
        <w:t xml:space="preserve">№ </w:t>
      </w:r>
      <w:r w:rsidRPr="009044F1">
        <w:rPr>
          <w:rFonts w:ascii="GHEA Grapalat" w:hAnsi="GHEA Grapalat"/>
          <w:i/>
        </w:rPr>
        <w:t>__</w:t>
      </w:r>
      <w:r w:rsidRPr="00735CE6">
        <w:rPr>
          <w:rFonts w:ascii="GHEA Grapalat" w:hAnsi="GHEA Grapalat"/>
          <w:i/>
        </w:rPr>
        <w:t>01</w:t>
      </w:r>
      <w:r w:rsidRPr="009044F1">
        <w:rPr>
          <w:rFonts w:ascii="GHEA Grapalat" w:hAnsi="GHEA Grapalat"/>
          <w:i/>
        </w:rPr>
        <w:t xml:space="preserve">__ от </w:t>
      </w:r>
      <w:r w:rsidR="0022476C">
        <w:rPr>
          <w:rFonts w:ascii="GHEA Grapalat" w:hAnsi="GHEA Grapalat"/>
          <w:i/>
        </w:rPr>
        <w:t>1</w:t>
      </w:r>
      <w:r w:rsidR="00A3305A">
        <w:rPr>
          <w:rFonts w:ascii="GHEA Grapalat" w:hAnsi="GHEA Grapalat"/>
          <w:i/>
          <w:lang w:val="hy-AM"/>
        </w:rPr>
        <w:t>9</w:t>
      </w:r>
      <w:r w:rsidRPr="00735CE6">
        <w:rPr>
          <w:rFonts w:ascii="GHEA Grapalat" w:hAnsi="GHEA Grapalat"/>
          <w:i/>
        </w:rPr>
        <w:t>/1</w:t>
      </w:r>
      <w:r w:rsidR="0022476C">
        <w:rPr>
          <w:rFonts w:ascii="GHEA Grapalat" w:hAnsi="GHEA Grapalat"/>
          <w:i/>
        </w:rPr>
        <w:t>1</w:t>
      </w:r>
      <w:r w:rsidRPr="00735CE6">
        <w:rPr>
          <w:rFonts w:ascii="GHEA Grapalat" w:hAnsi="GHEA Grapalat"/>
          <w:i/>
        </w:rPr>
        <w:t>/</w:t>
      </w:r>
      <w:r w:rsidRPr="009044F1">
        <w:rPr>
          <w:rFonts w:ascii="GHEA Grapalat" w:hAnsi="GHEA Grapalat"/>
          <w:i/>
        </w:rPr>
        <w:t xml:space="preserve"> 20</w:t>
      </w:r>
      <w:r w:rsidRPr="00735CE6">
        <w:rPr>
          <w:rFonts w:ascii="GHEA Grapalat" w:hAnsi="GHEA Grapalat"/>
          <w:i/>
        </w:rPr>
        <w:t>25</w:t>
      </w:r>
      <w:r>
        <w:rPr>
          <w:rFonts w:ascii="GHEA Grapalat" w:hAnsi="GHEA Grapalat"/>
          <w:i/>
        </w:rPr>
        <w:t xml:space="preserve"> </w:t>
      </w:r>
      <w:r w:rsidRPr="009044F1">
        <w:rPr>
          <w:rFonts w:ascii="GHEA Grapalat" w:hAnsi="GHEA Grapalat"/>
          <w:i/>
        </w:rPr>
        <w:t>г.</w:t>
      </w:r>
    </w:p>
    <w:p w:rsidR="004C4F50" w:rsidRPr="009044F1" w:rsidRDefault="004C4F50" w:rsidP="004C4F50">
      <w:pPr>
        <w:pStyle w:val="BodyText"/>
        <w:widowControl w:val="0"/>
        <w:spacing w:after="160"/>
        <w:ind w:right="-7" w:firstLine="567"/>
        <w:jc w:val="center"/>
        <w:rPr>
          <w:rFonts w:ascii="GHEA Grapalat" w:hAnsi="GHEA Grapalat"/>
        </w:rPr>
      </w:pPr>
    </w:p>
    <w:p w:rsidR="004C4F50" w:rsidRPr="003A1EBB" w:rsidRDefault="004C4F50" w:rsidP="004C4F50">
      <w:pPr>
        <w:pStyle w:val="BodyText"/>
        <w:widowControl w:val="0"/>
        <w:spacing w:after="160"/>
        <w:ind w:right="-7" w:firstLine="567"/>
        <w:jc w:val="center"/>
        <w:rPr>
          <w:rFonts w:ascii="GHEA Grapalat" w:hAnsi="GHEA Grapalat"/>
        </w:rPr>
      </w:pPr>
    </w:p>
    <w:p w:rsidR="004C4F50" w:rsidRPr="003A1EBB" w:rsidRDefault="004C4F50" w:rsidP="004C4F50">
      <w:pPr>
        <w:pStyle w:val="BodyText"/>
        <w:widowControl w:val="0"/>
        <w:spacing w:after="160"/>
        <w:ind w:right="-7" w:firstLine="567"/>
        <w:jc w:val="center"/>
        <w:rPr>
          <w:rFonts w:ascii="GHEA Grapalat" w:hAnsi="GHEA Grapalat"/>
        </w:rPr>
      </w:pPr>
    </w:p>
    <w:p w:rsidR="004C4F50" w:rsidRPr="003A1EBB" w:rsidRDefault="004C4F50" w:rsidP="004C4F50">
      <w:pPr>
        <w:pStyle w:val="BodyText"/>
        <w:widowControl w:val="0"/>
        <w:spacing w:after="160"/>
        <w:ind w:right="-7" w:firstLine="567"/>
        <w:jc w:val="center"/>
        <w:rPr>
          <w:rFonts w:ascii="GHEA Grapalat" w:hAnsi="GHEA Grapalat"/>
        </w:rPr>
      </w:pPr>
      <w:r>
        <w:rPr>
          <w:rFonts w:ascii="GHEA Grapalat" w:hAnsi="GHEA Grapalat"/>
        </w:rPr>
        <w:t>«</w:t>
      </w:r>
      <w:r w:rsidRPr="008476D1">
        <w:rPr>
          <w:rFonts w:ascii="GHEA Grapalat" w:hAnsi="GHEA Grapalat"/>
        </w:rPr>
        <w:t>Средняя школа Ранчпар Араратского марза РА</w:t>
      </w:r>
      <w:r>
        <w:rPr>
          <w:rFonts w:ascii="GHEA Grapalat" w:hAnsi="GHEA Grapalat"/>
        </w:rPr>
        <w:t>»</w:t>
      </w:r>
      <w:r w:rsidRPr="008476D1">
        <w:rPr>
          <w:rFonts w:ascii="GHEA Grapalat" w:hAnsi="GHEA Grapalat"/>
        </w:rPr>
        <w:t xml:space="preserve"> </w:t>
      </w:r>
      <w:r>
        <w:rPr>
          <w:rFonts w:ascii="GHEA Grapalat" w:hAnsi="GHEA Grapalat"/>
        </w:rPr>
        <w:t>ГНКО</w:t>
      </w:r>
    </w:p>
    <w:p w:rsidR="004C4F50" w:rsidRPr="003A1EBB" w:rsidRDefault="004C4F50" w:rsidP="004C4F50">
      <w:pPr>
        <w:pStyle w:val="BodyText"/>
        <w:widowControl w:val="0"/>
        <w:spacing w:after="160"/>
        <w:ind w:right="-7" w:firstLine="567"/>
        <w:jc w:val="center"/>
        <w:rPr>
          <w:rFonts w:ascii="GHEA Grapalat" w:hAnsi="GHEA Grapalat"/>
        </w:rPr>
      </w:pPr>
    </w:p>
    <w:p w:rsidR="004C4F50" w:rsidRPr="003A1EBB" w:rsidRDefault="004C4F50" w:rsidP="004C4F50">
      <w:pPr>
        <w:pStyle w:val="BodyText"/>
        <w:widowControl w:val="0"/>
        <w:spacing w:after="160"/>
        <w:ind w:right="-7" w:firstLine="567"/>
        <w:jc w:val="center"/>
        <w:rPr>
          <w:rFonts w:ascii="GHEA Grapalat" w:hAnsi="GHEA Grapalat"/>
        </w:rPr>
      </w:pPr>
    </w:p>
    <w:p w:rsidR="004C4F50" w:rsidRPr="009044F1" w:rsidRDefault="004C4F50" w:rsidP="004C4F50">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4C4F50" w:rsidRPr="009044F1" w:rsidRDefault="004C4F50" w:rsidP="004C4F50">
      <w:pPr>
        <w:pStyle w:val="BodyText"/>
        <w:widowControl w:val="0"/>
        <w:spacing w:after="160"/>
        <w:ind w:right="-7" w:firstLine="567"/>
        <w:jc w:val="center"/>
        <w:rPr>
          <w:rFonts w:ascii="GHEA Grapalat" w:hAnsi="GHEA Grapalat" w:cs="Sylfaen"/>
        </w:rPr>
      </w:pPr>
    </w:p>
    <w:p w:rsidR="004C4F50" w:rsidRPr="009044F1" w:rsidRDefault="004C4F50" w:rsidP="004C4F50">
      <w:pPr>
        <w:pStyle w:val="BodyText"/>
        <w:widowControl w:val="0"/>
        <w:spacing w:after="160"/>
        <w:ind w:right="-7" w:firstLine="567"/>
        <w:jc w:val="center"/>
        <w:rPr>
          <w:rFonts w:ascii="GHEA Grapalat" w:hAnsi="GHEA Grapalat" w:cs="Sylfaen"/>
        </w:rPr>
      </w:pPr>
    </w:p>
    <w:p w:rsidR="004C4F50" w:rsidRDefault="004C4F50" w:rsidP="004C4F50">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p>
    <w:p w:rsidR="0022476C" w:rsidRDefault="0022476C" w:rsidP="004C4F50">
      <w:pPr>
        <w:pStyle w:val="BodyText"/>
        <w:widowControl w:val="0"/>
        <w:spacing w:after="160"/>
        <w:ind w:right="-7" w:firstLine="567"/>
        <w:jc w:val="center"/>
        <w:rPr>
          <w:rStyle w:val="anegp0gi0b9av8jahpyh"/>
        </w:rPr>
      </w:pPr>
      <w:r w:rsidRPr="0022476C">
        <w:rPr>
          <w:rStyle w:val="anegp0gi0b9av8jahpyh"/>
        </w:rPr>
        <w:t xml:space="preserve">Текущие ремонтные работы лаборатории физики ГНКО "средняя школа Ранчпар Араратской области РА" </w:t>
      </w:r>
    </w:p>
    <w:p w:rsidR="004C4F50" w:rsidRPr="003A1EBB" w:rsidRDefault="004C4F50" w:rsidP="004C4F50">
      <w:pPr>
        <w:pStyle w:val="BodyText"/>
        <w:widowControl w:val="0"/>
        <w:spacing w:after="160"/>
        <w:ind w:right="-7" w:firstLine="567"/>
        <w:jc w:val="center"/>
        <w:rPr>
          <w:rFonts w:ascii="GHEA Grapalat" w:hAnsi="GHEA Grapalat"/>
        </w:rPr>
      </w:pPr>
      <w:r w:rsidRPr="009044F1">
        <w:rPr>
          <w:rFonts w:ascii="GHEA Grapalat" w:hAnsi="GHEA Grapalat"/>
        </w:rPr>
        <w:t xml:space="preserve">ДЛЯ НУЖД </w:t>
      </w:r>
      <w:r>
        <w:rPr>
          <w:rFonts w:ascii="GHEA Grapalat" w:hAnsi="GHEA Grapalat"/>
        </w:rPr>
        <w:t>«</w:t>
      </w:r>
      <w:r w:rsidRPr="008476D1">
        <w:rPr>
          <w:rFonts w:ascii="GHEA Grapalat" w:hAnsi="GHEA Grapalat"/>
        </w:rPr>
        <w:t>Средняя школа Ранчпар Араратского марза РА</w:t>
      </w:r>
      <w:r>
        <w:rPr>
          <w:rFonts w:ascii="GHEA Grapalat" w:hAnsi="GHEA Grapalat"/>
        </w:rPr>
        <w:t>»</w:t>
      </w:r>
      <w:r w:rsidRPr="008476D1">
        <w:rPr>
          <w:rFonts w:ascii="GHEA Grapalat" w:hAnsi="GHEA Grapalat"/>
        </w:rPr>
        <w:t xml:space="preserve"> </w:t>
      </w:r>
      <w:r>
        <w:rPr>
          <w:rFonts w:ascii="GHEA Grapalat" w:hAnsi="GHEA Grapalat"/>
        </w:rPr>
        <w:t>ГНКО</w:t>
      </w:r>
    </w:p>
    <w:p w:rsidR="004C4F50" w:rsidRPr="009044F1" w:rsidRDefault="004C4F50" w:rsidP="004C4F50">
      <w:pPr>
        <w:pStyle w:val="BodyText"/>
        <w:widowControl w:val="0"/>
        <w:spacing w:after="160"/>
        <w:ind w:right="-7"/>
        <w:jc w:val="center"/>
        <w:rPr>
          <w:rFonts w:ascii="GHEA Grapalat" w:hAnsi="GHEA Grapalat"/>
        </w:rPr>
      </w:pPr>
    </w:p>
    <w:p w:rsidR="004C4F50" w:rsidRPr="009044F1" w:rsidRDefault="004C4F50" w:rsidP="004C4F50">
      <w:pPr>
        <w:pStyle w:val="BodyText"/>
        <w:widowControl w:val="0"/>
        <w:spacing w:after="160"/>
        <w:ind w:right="-7" w:firstLine="567"/>
        <w:jc w:val="center"/>
        <w:rPr>
          <w:rFonts w:ascii="GHEA Grapalat" w:hAnsi="GHEA Grapalat"/>
        </w:rPr>
      </w:pPr>
    </w:p>
    <w:p w:rsidR="004C4F50" w:rsidRPr="009044F1" w:rsidRDefault="004C4F50" w:rsidP="004C4F50">
      <w:pPr>
        <w:pStyle w:val="BodyText"/>
        <w:widowControl w:val="0"/>
        <w:spacing w:after="160"/>
        <w:ind w:right="-7" w:firstLine="567"/>
        <w:jc w:val="center"/>
        <w:rPr>
          <w:rFonts w:ascii="GHEA Grapalat" w:hAnsi="GHEA Grapalat"/>
        </w:rPr>
      </w:pPr>
    </w:p>
    <w:p w:rsidR="004C4F50" w:rsidRDefault="004C4F50" w:rsidP="004C4F50">
      <w:pPr>
        <w:rPr>
          <w:rFonts w:ascii="GHEA Grapalat" w:hAnsi="GHEA Grapalat"/>
        </w:rPr>
      </w:pPr>
      <w:r>
        <w:rPr>
          <w:rFonts w:ascii="GHEA Grapalat" w:hAnsi="GHEA Grapalat"/>
        </w:rPr>
        <w:br w:type="page"/>
      </w:r>
    </w:p>
    <w:p w:rsidR="004C4F50" w:rsidRPr="009044F1" w:rsidRDefault="004C4F50" w:rsidP="004C4F50">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C4F50" w:rsidRDefault="004C4F50" w:rsidP="004C4F50">
      <w:pPr>
        <w:rPr>
          <w:rFonts w:ascii="GHEA Grapalat" w:hAnsi="GHEA Grapalat"/>
          <w:b/>
        </w:rPr>
      </w:pPr>
      <w:r>
        <w:rPr>
          <w:rFonts w:ascii="GHEA Grapalat" w:hAnsi="GHEA Grapalat"/>
          <w:b/>
        </w:rPr>
        <w:br w:type="page"/>
      </w:r>
    </w:p>
    <w:p w:rsidR="004C4F50" w:rsidRPr="009044F1" w:rsidRDefault="004C4F50" w:rsidP="004C4F50">
      <w:pPr>
        <w:widowControl w:val="0"/>
        <w:spacing w:after="160"/>
        <w:jc w:val="center"/>
        <w:rPr>
          <w:rFonts w:ascii="GHEA Grapalat" w:hAnsi="GHEA Grapalat"/>
          <w:b/>
        </w:rPr>
      </w:pPr>
      <w:r w:rsidRPr="009044F1">
        <w:rPr>
          <w:rFonts w:ascii="GHEA Grapalat" w:hAnsi="GHEA Grapalat"/>
          <w:b/>
        </w:rPr>
        <w:lastRenderedPageBreak/>
        <w:t>СОДЕРЖАНИЕ</w:t>
      </w:r>
    </w:p>
    <w:p w:rsidR="004C4F50" w:rsidRDefault="004C4F50" w:rsidP="004C4F50">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p>
    <w:p w:rsidR="0022476C" w:rsidRDefault="0022476C" w:rsidP="004C4F50">
      <w:pPr>
        <w:pStyle w:val="BodyText"/>
        <w:widowControl w:val="0"/>
        <w:spacing w:after="160"/>
        <w:ind w:right="-7" w:firstLine="567"/>
        <w:jc w:val="center"/>
        <w:rPr>
          <w:rStyle w:val="anegp0gi0b9av8jahpyh"/>
        </w:rPr>
      </w:pPr>
      <w:r w:rsidRPr="0022476C">
        <w:rPr>
          <w:rStyle w:val="anegp0gi0b9av8jahpyh"/>
        </w:rPr>
        <w:t xml:space="preserve">Текущие ремонтные работы лаборатории физики ГНКО "средняя школа Ранчпар Араратской области РА" </w:t>
      </w:r>
    </w:p>
    <w:p w:rsidR="004C4F50" w:rsidRPr="003A1EBB" w:rsidRDefault="004C4F50" w:rsidP="004C4F50">
      <w:pPr>
        <w:pStyle w:val="BodyText"/>
        <w:widowControl w:val="0"/>
        <w:spacing w:after="160"/>
        <w:ind w:right="-7" w:firstLine="567"/>
        <w:jc w:val="center"/>
        <w:rPr>
          <w:rFonts w:ascii="GHEA Grapalat" w:hAnsi="GHEA Grapalat"/>
        </w:rPr>
      </w:pPr>
      <w:r w:rsidRPr="009044F1">
        <w:rPr>
          <w:rFonts w:ascii="GHEA Grapalat" w:hAnsi="GHEA Grapalat"/>
        </w:rPr>
        <w:t xml:space="preserve">ДЛЯ НУЖД </w:t>
      </w:r>
      <w:r>
        <w:rPr>
          <w:rFonts w:ascii="GHEA Grapalat" w:hAnsi="GHEA Grapalat"/>
        </w:rPr>
        <w:t>«</w:t>
      </w:r>
      <w:r w:rsidRPr="008476D1">
        <w:rPr>
          <w:rFonts w:ascii="GHEA Grapalat" w:hAnsi="GHEA Grapalat"/>
        </w:rPr>
        <w:t>Средняя школа Ранчпар Араратского марза РА</w:t>
      </w:r>
      <w:r>
        <w:rPr>
          <w:rFonts w:ascii="GHEA Grapalat" w:hAnsi="GHEA Grapalat"/>
        </w:rPr>
        <w:t>»</w:t>
      </w:r>
      <w:r w:rsidRPr="008476D1">
        <w:rPr>
          <w:rFonts w:ascii="GHEA Grapalat" w:hAnsi="GHEA Grapalat"/>
        </w:rPr>
        <w:t xml:space="preserve"> </w:t>
      </w:r>
      <w:r>
        <w:rPr>
          <w:rFonts w:ascii="GHEA Grapalat" w:hAnsi="GHEA Grapalat"/>
        </w:rPr>
        <w:t>ГНКО</w:t>
      </w:r>
    </w:p>
    <w:p w:rsidR="004C4F50" w:rsidRPr="003A1EBB" w:rsidRDefault="004C4F50" w:rsidP="004C4F50">
      <w:pPr>
        <w:widowControl w:val="0"/>
        <w:spacing w:after="160"/>
        <w:ind w:firstLine="567"/>
        <w:jc w:val="center"/>
        <w:rPr>
          <w:rFonts w:ascii="GHEA Grapalat" w:hAnsi="GHEA Grapalat"/>
        </w:rPr>
      </w:pPr>
    </w:p>
    <w:p w:rsidR="004C4F50" w:rsidRPr="009044F1" w:rsidRDefault="004C4F50" w:rsidP="004C4F50">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4C4F50" w:rsidRPr="009044F1" w:rsidRDefault="004C4F50" w:rsidP="004C4F50">
      <w:pPr>
        <w:widowControl w:val="0"/>
        <w:spacing w:after="160"/>
        <w:jc w:val="center"/>
        <w:rPr>
          <w:rFonts w:ascii="GHEA Grapalat" w:hAnsi="GHEA Grapalat" w:cs="Sylfaen"/>
          <w:b/>
        </w:rPr>
      </w:pPr>
    </w:p>
    <w:p w:rsidR="004C4F50" w:rsidRPr="008842CE" w:rsidRDefault="004C4F50" w:rsidP="004C4F50">
      <w:pPr>
        <w:widowControl w:val="0"/>
        <w:spacing w:after="160"/>
        <w:jc w:val="center"/>
        <w:rPr>
          <w:rFonts w:ascii="GHEA Grapalat" w:hAnsi="GHEA Grapalat"/>
          <w:b/>
        </w:rPr>
      </w:pPr>
      <w:r w:rsidRPr="009044F1">
        <w:rPr>
          <w:rFonts w:ascii="GHEA Grapalat" w:hAnsi="GHEA Grapalat"/>
          <w:b/>
        </w:rPr>
        <w:t>ЧАСТЬ I.</w:t>
      </w:r>
    </w:p>
    <w:p w:rsidR="004C4F50" w:rsidRPr="008842CE" w:rsidRDefault="004C4F50" w:rsidP="004C4F50">
      <w:pPr>
        <w:widowControl w:val="0"/>
        <w:spacing w:after="160"/>
        <w:jc w:val="center"/>
        <w:rPr>
          <w:rFonts w:ascii="GHEA Grapalat" w:hAnsi="GHEA Grapalat"/>
        </w:rPr>
      </w:pPr>
    </w:p>
    <w:p w:rsidR="004C4F50" w:rsidRPr="009044F1" w:rsidRDefault="004C4F50" w:rsidP="004C4F50">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4C4F50" w:rsidRDefault="004C4F50" w:rsidP="004C4F50">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sidRPr="00294875">
        <w:rPr>
          <w:rFonts w:ascii="GHEA Grapalat" w:hAnsi="GHEA Grapalat"/>
        </w:rPr>
        <w:t xml:space="preserve">, </w:t>
      </w:r>
      <w:r w:rsidRPr="008C1FF8">
        <w:rPr>
          <w:rFonts w:ascii="GHEA Grapalat" w:hAnsi="GHEA Grapalat"/>
        </w:rPr>
        <w:t>квалификационные критерии</w:t>
      </w:r>
      <w:r>
        <w:rPr>
          <w:rFonts w:ascii="GHEA Grapalat" w:hAnsi="GHEA Grapalat"/>
        </w:rPr>
        <w:t xml:space="preserve"> и порядок их оценки</w:t>
      </w:r>
    </w:p>
    <w:p w:rsidR="004C4F50" w:rsidRPr="00543BAE" w:rsidRDefault="004C4F50" w:rsidP="004C4F50">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4C4F50" w:rsidRPr="009044F1" w:rsidRDefault="004C4F50" w:rsidP="004C4F50">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4C4F50" w:rsidRPr="009044F1" w:rsidRDefault="004C4F50" w:rsidP="004C4F50">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4C4F50" w:rsidRPr="009044F1" w:rsidRDefault="004C4F50" w:rsidP="004C4F50">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4C4F50" w:rsidRPr="008842CE" w:rsidRDefault="004C4F50" w:rsidP="004C4F50">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4C4F50" w:rsidRPr="003A1EBB" w:rsidRDefault="004C4F50" w:rsidP="004C4F50">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1366EB" w:rsidRPr="009044F1" w:rsidRDefault="001366EB" w:rsidP="001366EB">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4C4F50" w:rsidRPr="003A1EBB" w:rsidRDefault="004C4F50" w:rsidP="004C4F50">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4C4F50" w:rsidRPr="00543BAE" w:rsidRDefault="004C4F50" w:rsidP="004C4F50">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4C4F50" w:rsidRDefault="004C4F50" w:rsidP="004C4F50">
      <w:pPr>
        <w:widowControl w:val="0"/>
        <w:spacing w:after="160"/>
        <w:jc w:val="center"/>
        <w:rPr>
          <w:rFonts w:ascii="GHEA Grapalat" w:hAnsi="GHEA Grapalat"/>
          <w:b/>
        </w:rPr>
      </w:pPr>
    </w:p>
    <w:p w:rsidR="004C4F50" w:rsidRDefault="004C4F50" w:rsidP="004C4F50">
      <w:pPr>
        <w:widowControl w:val="0"/>
        <w:spacing w:after="160"/>
        <w:jc w:val="center"/>
        <w:rPr>
          <w:rFonts w:ascii="GHEA Grapalat" w:hAnsi="GHEA Grapalat"/>
          <w:b/>
        </w:rPr>
      </w:pPr>
    </w:p>
    <w:p w:rsidR="004C4F50" w:rsidRPr="00374F4A" w:rsidRDefault="004C4F50" w:rsidP="004C4F50">
      <w:pPr>
        <w:widowControl w:val="0"/>
        <w:spacing w:after="160"/>
        <w:jc w:val="center"/>
        <w:rPr>
          <w:rFonts w:ascii="GHEA Grapalat" w:hAnsi="GHEA Grapalat"/>
          <w:b/>
        </w:rPr>
      </w:pPr>
      <w:r>
        <w:rPr>
          <w:rFonts w:ascii="GHEA Grapalat" w:hAnsi="GHEA Grapalat"/>
          <w:b/>
        </w:rPr>
        <w:t xml:space="preserve">ЧАСТЬ II. </w:t>
      </w:r>
    </w:p>
    <w:p w:rsidR="004C4F50" w:rsidRPr="00374F4A" w:rsidRDefault="004C4F50" w:rsidP="004C4F50">
      <w:pPr>
        <w:widowControl w:val="0"/>
        <w:spacing w:after="160"/>
        <w:jc w:val="center"/>
        <w:rPr>
          <w:rFonts w:ascii="GHEA Grapalat" w:hAnsi="GHEA Grapalat"/>
          <w:b/>
        </w:rPr>
      </w:pPr>
    </w:p>
    <w:p w:rsidR="004C4F50" w:rsidRDefault="004C4F50" w:rsidP="004C4F50">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rsidR="004C4F50" w:rsidRPr="008842CE" w:rsidRDefault="004C4F50" w:rsidP="004C4F50">
      <w:pPr>
        <w:widowControl w:val="0"/>
        <w:spacing w:after="160"/>
        <w:jc w:val="center"/>
        <w:rPr>
          <w:rFonts w:ascii="GHEA Grapalat" w:hAnsi="GHEA Grapalat"/>
          <w:b/>
        </w:rPr>
      </w:pPr>
    </w:p>
    <w:p w:rsidR="004C4F50" w:rsidRPr="003A1EBB" w:rsidRDefault="004C4F50" w:rsidP="004C4F50">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Pr>
          <w:rFonts w:ascii="GHEA Grapalat" w:hAnsi="GHEA Grapalat"/>
        </w:rPr>
        <w:t>ие положения</w:t>
      </w:r>
    </w:p>
    <w:p w:rsidR="004C4F50" w:rsidRPr="003A1EBB" w:rsidRDefault="004C4F50" w:rsidP="004C4F50">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4C4F50" w:rsidRPr="00625529" w:rsidRDefault="004C4F50" w:rsidP="004C4F50">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w:t>
      </w:r>
      <w:r>
        <w:rPr>
          <w:rFonts w:ascii="GHEA Grapalat" w:hAnsi="GHEA Grapalat"/>
        </w:rPr>
        <w:t>7</w:t>
      </w:r>
    </w:p>
    <w:p w:rsidR="004C4F50" w:rsidRDefault="004C4F50" w:rsidP="004C4F50">
      <w:pPr>
        <w:rPr>
          <w:rFonts w:ascii="GHEA Grapalat" w:hAnsi="GHEA Grapalat"/>
          <w:spacing w:val="-6"/>
        </w:rPr>
      </w:pPr>
      <w:r>
        <w:rPr>
          <w:rFonts w:ascii="GHEA Grapalat" w:hAnsi="GHEA Grapalat"/>
          <w:spacing w:val="-6"/>
        </w:rPr>
        <w:br w:type="page"/>
      </w:r>
    </w:p>
    <w:p w:rsidR="004C4F50" w:rsidRPr="006D2DF7" w:rsidRDefault="004C4F50" w:rsidP="004C4F50">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w:t>
      </w:r>
      <w:r>
        <w:rPr>
          <w:rFonts w:ascii="GHEA Grapalat" w:hAnsi="GHEA Grapalat"/>
          <w:spacing w:val="-6"/>
        </w:rPr>
        <w:t>тся в дополнение к объявлению о</w:t>
      </w:r>
      <w:r w:rsidRPr="006D2DF7">
        <w:rPr>
          <w:rFonts w:ascii="GHEA Grapalat" w:hAnsi="GHEA Grapalat"/>
          <w:spacing w:val="-6"/>
        </w:rPr>
        <w:t xml:space="preserve">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Pr>
          <w:rFonts w:ascii="GHEA Grapalat" w:hAnsi="GHEA Grapalat"/>
          <w:i/>
          <w:sz w:val="22"/>
          <w:szCs w:val="22"/>
          <w:lang w:val="en-US"/>
        </w:rPr>
        <w:t>AMRHMD</w:t>
      </w:r>
      <w:r w:rsidRPr="00735CE6">
        <w:rPr>
          <w:rFonts w:ascii="GHEA Grapalat" w:hAnsi="GHEA Grapalat"/>
          <w:i/>
          <w:sz w:val="22"/>
          <w:szCs w:val="22"/>
        </w:rPr>
        <w:t>-</w:t>
      </w:r>
      <w:r>
        <w:rPr>
          <w:rFonts w:ascii="GHEA Grapalat" w:hAnsi="GHEA Grapalat"/>
          <w:i/>
          <w:sz w:val="22"/>
          <w:szCs w:val="22"/>
          <w:lang w:val="en-US"/>
        </w:rPr>
        <w:t>GHAShDzB</w:t>
      </w:r>
      <w:r w:rsidRPr="00C6159D">
        <w:rPr>
          <w:rFonts w:ascii="Sylfaen" w:hAnsi="Sylfaen" w:cs="Sylfaen"/>
          <w:lang w:val="hy-AM"/>
        </w:rPr>
        <w:t>-25/0</w:t>
      </w:r>
      <w:r w:rsidR="0022476C">
        <w:rPr>
          <w:rFonts w:ascii="Sylfaen" w:hAnsi="Sylfaen" w:cs="Sylfaen"/>
        </w:rPr>
        <w:t>2</w:t>
      </w:r>
      <w:r w:rsidRPr="006D2DF7">
        <w:rPr>
          <w:rFonts w:ascii="GHEA Grapalat" w:hAnsi="GHEA Grapalat"/>
          <w:spacing w:val="-6"/>
        </w:rPr>
        <w:t xml:space="preserve"> (далее — процедура).</w:t>
      </w:r>
    </w:p>
    <w:p w:rsidR="004C4F50" w:rsidRPr="000B2CFA" w:rsidRDefault="004C4F50" w:rsidP="004C4F50">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w:t>
      </w:r>
      <w:r>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C4F50" w:rsidRPr="009044F1" w:rsidRDefault="004C4F50" w:rsidP="004C4F50">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4C4F50" w:rsidRPr="009044F1" w:rsidRDefault="004C4F50" w:rsidP="004C4F50">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C4F50" w:rsidRPr="009044F1" w:rsidRDefault="004C4F50" w:rsidP="004C4F50">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Pr>
          <w:rFonts w:ascii="GHEA Grapalat" w:hAnsi="GHEA Grapalat"/>
          <w:sz w:val="24"/>
          <w:szCs w:val="24"/>
          <w:lang w:val="en-US"/>
        </w:rPr>
        <w:t>hzakaryan</w:t>
      </w:r>
      <w:r w:rsidRPr="00735CE6">
        <w:rPr>
          <w:rFonts w:ascii="GHEA Grapalat" w:hAnsi="GHEA Grapalat"/>
          <w:sz w:val="24"/>
          <w:szCs w:val="24"/>
        </w:rPr>
        <w:t>@</w:t>
      </w:r>
      <w:r>
        <w:rPr>
          <w:rFonts w:ascii="GHEA Grapalat" w:hAnsi="GHEA Grapalat"/>
          <w:sz w:val="24"/>
          <w:szCs w:val="24"/>
          <w:lang w:val="en-US"/>
        </w:rPr>
        <w:t>yandex</w:t>
      </w:r>
      <w:r w:rsidRPr="00735CE6">
        <w:rPr>
          <w:rFonts w:ascii="GHEA Grapalat" w:hAnsi="GHEA Grapalat"/>
          <w:sz w:val="24"/>
          <w:szCs w:val="24"/>
        </w:rPr>
        <w:t>.</w:t>
      </w:r>
      <w:r>
        <w:rPr>
          <w:rFonts w:ascii="GHEA Grapalat" w:hAnsi="GHEA Grapalat"/>
          <w:sz w:val="24"/>
          <w:szCs w:val="24"/>
          <w:lang w:val="en-US"/>
        </w:rPr>
        <w:t>ru</w:t>
      </w:r>
      <w:r w:rsidRPr="009044F1">
        <w:rPr>
          <w:rFonts w:ascii="GHEA Grapalat" w:hAnsi="GHEA Grapalat"/>
          <w:sz w:val="24"/>
          <w:szCs w:val="24"/>
        </w:rPr>
        <w:t>.</w:t>
      </w:r>
    </w:p>
    <w:p w:rsidR="004C4F50" w:rsidRPr="002E4BC5" w:rsidRDefault="004C4F50" w:rsidP="004C4F50">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4C4F50" w:rsidRPr="009044F1" w:rsidRDefault="004C4F50" w:rsidP="004C4F50">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4C4F50" w:rsidRPr="009044F1" w:rsidRDefault="004C4F50" w:rsidP="004C4F5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22476C" w:rsidRPr="0022476C">
        <w:rPr>
          <w:rFonts w:ascii="GHEA Grapalat" w:hAnsi="GHEA Grapalat"/>
          <w:i w:val="0"/>
          <w:sz w:val="24"/>
          <w:szCs w:val="24"/>
        </w:rPr>
        <w:t>Текущие ремонтные работы лаборатории физики ГНКО "средняя школа Ранчпар Араратской области РА"</w:t>
      </w:r>
      <w:r w:rsidRPr="009044F1">
        <w:rPr>
          <w:rFonts w:ascii="GHEA Grapalat" w:hAnsi="GHEA Grapalat"/>
          <w:i w:val="0"/>
          <w:sz w:val="24"/>
          <w:szCs w:val="24"/>
        </w:rPr>
        <w:t xml:space="preserve"> (далее — также </w:t>
      </w:r>
      <w:r>
        <w:rPr>
          <w:rFonts w:ascii="GHEA Grapalat" w:hAnsi="GHEA Grapalat"/>
          <w:i w:val="0"/>
          <w:sz w:val="24"/>
          <w:szCs w:val="24"/>
        </w:rPr>
        <w:t>работа</w:t>
      </w:r>
      <w:r w:rsidRPr="009044F1">
        <w:rPr>
          <w:rFonts w:ascii="GHEA Grapalat" w:hAnsi="GHEA Grapalat"/>
          <w:i w:val="0"/>
          <w:sz w:val="24"/>
          <w:szCs w:val="24"/>
        </w:rPr>
        <w:t xml:space="preserve">) для нужд </w:t>
      </w:r>
      <w:r w:rsidRPr="00D43F59">
        <w:rPr>
          <w:rFonts w:ascii="GHEA Grapalat" w:hAnsi="GHEA Grapalat"/>
          <w:i w:val="0"/>
          <w:sz w:val="24"/>
          <w:szCs w:val="24"/>
        </w:rPr>
        <w:t>«Средняя школа Ранчпар Араратского марза РА» ГНКО</w:t>
      </w:r>
      <w:r w:rsidRPr="009044F1">
        <w:rPr>
          <w:rFonts w:ascii="GHEA Grapalat" w:hAnsi="GHEA Grapalat"/>
          <w:i w:val="0"/>
          <w:sz w:val="24"/>
          <w:szCs w:val="24"/>
        </w:rPr>
        <w:t xml:space="preserve"> которые сгруппированы в </w:t>
      </w:r>
      <w:r>
        <w:rPr>
          <w:rFonts w:ascii="GHEA Grapalat" w:hAnsi="GHEA Grapalat"/>
          <w:i w:val="0"/>
          <w:sz w:val="24"/>
          <w:szCs w:val="24"/>
        </w:rPr>
        <w:t xml:space="preserve">1 </w:t>
      </w:r>
      <w:r w:rsidRPr="009044F1">
        <w:rPr>
          <w:rFonts w:ascii="GHEA Grapalat" w:hAnsi="GHEA Grapalat"/>
          <w:i w:val="0"/>
          <w:sz w:val="24"/>
          <w:szCs w:val="24"/>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4C4F50" w:rsidRPr="009044F1" w:rsidTr="00A3305A">
        <w:trPr>
          <w:jc w:val="center"/>
        </w:trPr>
        <w:tc>
          <w:tcPr>
            <w:tcW w:w="2633" w:type="dxa"/>
            <w:gridSpan w:val="2"/>
            <w:vAlign w:val="center"/>
          </w:tcPr>
          <w:p w:rsidR="004C4F50" w:rsidRPr="009044F1" w:rsidRDefault="004C4F50" w:rsidP="00A3305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4C4F50" w:rsidRPr="009044F1" w:rsidRDefault="004C4F50" w:rsidP="00A3305A">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C4F50" w:rsidRPr="009044F1" w:rsidTr="00A3305A">
        <w:trPr>
          <w:jc w:val="center"/>
        </w:trPr>
        <w:tc>
          <w:tcPr>
            <w:tcW w:w="1358" w:type="dxa"/>
            <w:vAlign w:val="center"/>
          </w:tcPr>
          <w:p w:rsidR="004C4F50" w:rsidRPr="009044F1" w:rsidRDefault="004C4F50" w:rsidP="00A3305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4C4F50" w:rsidRPr="008850DF" w:rsidRDefault="004C4F50" w:rsidP="00A3305A">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4C4F50" w:rsidRPr="009044F1" w:rsidRDefault="004C4F50" w:rsidP="00A3305A">
            <w:pPr>
              <w:pStyle w:val="BodyTextIndent2"/>
              <w:widowControl w:val="0"/>
              <w:spacing w:after="120" w:line="240" w:lineRule="auto"/>
              <w:ind w:firstLine="0"/>
              <w:rPr>
                <w:rFonts w:ascii="GHEA Grapalat" w:hAnsi="GHEA Grapalat"/>
                <w:sz w:val="24"/>
                <w:szCs w:val="24"/>
                <w:u w:val="single"/>
              </w:rPr>
            </w:pPr>
          </w:p>
        </w:tc>
      </w:tr>
      <w:tr w:rsidR="004C4F50" w:rsidRPr="009044F1" w:rsidTr="00A3305A">
        <w:trPr>
          <w:jc w:val="center"/>
        </w:trPr>
        <w:tc>
          <w:tcPr>
            <w:tcW w:w="1358" w:type="dxa"/>
            <w:vAlign w:val="center"/>
          </w:tcPr>
          <w:p w:rsidR="004C4F50" w:rsidRPr="00E6597C" w:rsidRDefault="004C4F50" w:rsidP="00A3305A">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275" w:type="dxa"/>
            <w:vAlign w:val="center"/>
          </w:tcPr>
          <w:p w:rsidR="004C4F50" w:rsidRPr="0022476C" w:rsidRDefault="0022476C" w:rsidP="007932DD">
            <w:pPr>
              <w:pStyle w:val="BodyTextIndent2"/>
              <w:spacing w:line="240" w:lineRule="auto"/>
              <w:ind w:firstLine="0"/>
              <w:jc w:val="center"/>
              <w:rPr>
                <w:rFonts w:ascii="GHEA Grapalat" w:hAnsi="GHEA Grapalat"/>
                <w:sz w:val="16"/>
              </w:rPr>
            </w:pPr>
            <w:r>
              <w:rPr>
                <w:rFonts w:ascii="GHEA Grapalat" w:hAnsi="GHEA Grapalat"/>
                <w:sz w:val="16"/>
              </w:rPr>
              <w:t>1728870</w:t>
            </w:r>
          </w:p>
        </w:tc>
        <w:tc>
          <w:tcPr>
            <w:tcW w:w="6601" w:type="dxa"/>
            <w:vAlign w:val="center"/>
          </w:tcPr>
          <w:p w:rsidR="004C4F50" w:rsidRPr="009044F1" w:rsidRDefault="0022476C" w:rsidP="00A3305A">
            <w:pPr>
              <w:pStyle w:val="BodyTextIndent2"/>
              <w:widowControl w:val="0"/>
              <w:spacing w:after="120" w:line="240" w:lineRule="auto"/>
              <w:ind w:firstLine="0"/>
              <w:rPr>
                <w:rFonts w:ascii="GHEA Grapalat" w:hAnsi="GHEA Grapalat"/>
                <w:sz w:val="24"/>
                <w:szCs w:val="24"/>
                <w:u w:val="single"/>
                <w:vertAlign w:val="subscript"/>
              </w:rPr>
            </w:pPr>
            <w:r w:rsidRPr="0022476C">
              <w:rPr>
                <w:rStyle w:val="anegp0gi0b9av8jahpyh"/>
                <w:rFonts w:ascii="Cambria" w:hAnsi="Cambria" w:cs="Cambria"/>
              </w:rPr>
              <w:t>Текущие ремонтные работы лаборатории физики ГНКО "средняя школа Ранчпар Араратской области РА"</w:t>
            </w:r>
          </w:p>
        </w:tc>
      </w:tr>
    </w:tbl>
    <w:p w:rsidR="004C4F50" w:rsidRPr="009044F1" w:rsidRDefault="004C4F50" w:rsidP="004C4F50">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4C4F50" w:rsidRPr="009044F1" w:rsidRDefault="004C4F50" w:rsidP="004C4F50">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В рамках настоящей процедуры предоплата </w:t>
      </w:r>
      <w:r>
        <w:rPr>
          <w:rFonts w:ascii="GHEA Grapalat" w:hAnsi="GHEA Grapalat"/>
          <w:sz w:val="24"/>
          <w:szCs w:val="24"/>
        </w:rPr>
        <w:t>не предусмотрена</w:t>
      </w:r>
      <w:r w:rsidRPr="009044F1">
        <w:rPr>
          <w:rFonts w:ascii="GHEA Grapalat" w:hAnsi="GHEA Grapalat"/>
          <w:sz w:val="24"/>
          <w:szCs w:val="24"/>
        </w:rPr>
        <w:t>.</w:t>
      </w:r>
      <w:r>
        <w:rPr>
          <w:rFonts w:ascii="GHEA Grapalat" w:hAnsi="GHEA Grapalat"/>
          <w:sz w:val="24"/>
          <w:szCs w:val="24"/>
        </w:rPr>
        <w:t xml:space="preserve"> </w:t>
      </w:r>
    </w:p>
    <w:p w:rsidR="004C4F50" w:rsidRDefault="004C4F50" w:rsidP="004C4F50">
      <w:pPr>
        <w:widowControl w:val="0"/>
        <w:spacing w:after="160"/>
        <w:ind w:firstLine="567"/>
        <w:jc w:val="both"/>
        <w:rPr>
          <w:b/>
        </w:rPr>
      </w:pPr>
      <w:r w:rsidRPr="00861E75">
        <w:rPr>
          <w:rStyle w:val="anegp0gi0b9av8jahpyh"/>
          <w:b/>
        </w:rPr>
        <w:t>Участник</w:t>
      </w:r>
      <w:r w:rsidRPr="00861E75">
        <w:rPr>
          <w:b/>
        </w:rPr>
        <w:t xml:space="preserve"> </w:t>
      </w:r>
      <w:r w:rsidRPr="00861E75">
        <w:rPr>
          <w:rStyle w:val="anegp0gi0b9av8jahpyh"/>
          <w:b/>
        </w:rPr>
        <w:t>должен</w:t>
      </w:r>
      <w:r w:rsidRPr="00861E75">
        <w:rPr>
          <w:b/>
        </w:rPr>
        <w:t xml:space="preserve"> </w:t>
      </w:r>
      <w:r w:rsidRPr="00861E75">
        <w:rPr>
          <w:rStyle w:val="anegp0gi0b9av8jahpyh"/>
          <w:b/>
        </w:rPr>
        <w:t xml:space="preserve">обладать </w:t>
      </w:r>
      <w:r>
        <w:rPr>
          <w:rStyle w:val="anegp0gi0b9av8jahpyh"/>
          <w:b/>
        </w:rPr>
        <w:t>лиценз</w:t>
      </w:r>
      <w:r w:rsidRPr="00861E75">
        <w:rPr>
          <w:rStyle w:val="anegp0gi0b9av8jahpyh"/>
          <w:b/>
        </w:rPr>
        <w:t>ией, предусмотренной</w:t>
      </w:r>
      <w:r w:rsidRPr="00861E75">
        <w:rPr>
          <w:b/>
        </w:rPr>
        <w:t xml:space="preserve"> </w:t>
      </w:r>
      <w:r w:rsidRPr="00861E75">
        <w:rPr>
          <w:rStyle w:val="anegp0gi0b9av8jahpyh"/>
          <w:b/>
        </w:rPr>
        <w:t>законодательством</w:t>
      </w:r>
      <w:r w:rsidRPr="00861E75">
        <w:rPr>
          <w:b/>
        </w:rPr>
        <w:t xml:space="preserve"> </w:t>
      </w:r>
      <w:r w:rsidRPr="00861E75">
        <w:rPr>
          <w:rStyle w:val="anegp0gi0b9av8jahpyh"/>
          <w:b/>
        </w:rPr>
        <w:t>о выполнении работ, предусмотренных</w:t>
      </w:r>
      <w:r w:rsidRPr="00861E75">
        <w:rPr>
          <w:b/>
        </w:rPr>
        <w:t xml:space="preserve"> </w:t>
      </w:r>
      <w:r w:rsidRPr="00861E75">
        <w:rPr>
          <w:rStyle w:val="anegp0gi0b9av8jahpyh"/>
          <w:b/>
        </w:rPr>
        <w:t>приглашением</w:t>
      </w:r>
      <w:r w:rsidRPr="00861E75">
        <w:rPr>
          <w:b/>
        </w:rPr>
        <w:t xml:space="preserve"> (</w:t>
      </w:r>
      <w:r w:rsidRPr="00861E75">
        <w:rPr>
          <w:rStyle w:val="anegp0gi0b9av8jahpyh"/>
          <w:b/>
        </w:rPr>
        <w:t xml:space="preserve">лицензия </w:t>
      </w:r>
      <w:r w:rsidR="0022476C">
        <w:rPr>
          <w:rStyle w:val="anegp0gi0b9av8jahpyh"/>
          <w:b/>
        </w:rPr>
        <w:t>3</w:t>
      </w:r>
      <w:r w:rsidRPr="00861E75">
        <w:rPr>
          <w:rStyle w:val="anegp0gi0b9av8jahpyh"/>
          <w:b/>
        </w:rPr>
        <w:t>-го класса на осуществление строительства в сфере градостроительства, предусмотренная законом РА» О лицензировании",</w:t>
      </w:r>
      <w:r w:rsidRPr="00861E75">
        <w:rPr>
          <w:b/>
        </w:rPr>
        <w:t xml:space="preserve"> </w:t>
      </w:r>
      <w:r w:rsidRPr="00861E75">
        <w:rPr>
          <w:rStyle w:val="anegp0gi0b9av8jahpyh"/>
          <w:b/>
        </w:rPr>
        <w:t>и следующие</w:t>
      </w:r>
      <w:r w:rsidRPr="00861E75">
        <w:rPr>
          <w:b/>
        </w:rPr>
        <w:t xml:space="preserve"> </w:t>
      </w:r>
      <w:r w:rsidRPr="00861E75">
        <w:rPr>
          <w:rStyle w:val="anegp0gi0b9av8jahpyh"/>
          <w:b/>
        </w:rPr>
        <w:t>вкладыши</w:t>
      </w:r>
      <w:r w:rsidRPr="00861E75">
        <w:rPr>
          <w:b/>
        </w:rPr>
        <w:t>)՝</w:t>
      </w:r>
    </w:p>
    <w:p w:rsidR="004C4F50" w:rsidRDefault="004C4F50" w:rsidP="004C4F50">
      <w:pPr>
        <w:widowControl w:val="0"/>
        <w:spacing w:after="160"/>
        <w:ind w:firstLine="567"/>
        <w:jc w:val="both"/>
        <w:rPr>
          <w:b/>
        </w:rPr>
      </w:pPr>
      <w:r w:rsidRPr="00861E75">
        <w:rPr>
          <w:b/>
        </w:rPr>
        <w:t xml:space="preserve"> </w:t>
      </w:r>
      <w:r w:rsidRPr="00861E75">
        <w:rPr>
          <w:rStyle w:val="anegp0gi0b9av8jahpyh"/>
          <w:b/>
        </w:rPr>
        <w:t>1</w:t>
      </w:r>
      <w:r w:rsidRPr="00861E75">
        <w:rPr>
          <w:b/>
        </w:rPr>
        <w:t xml:space="preserve">) </w:t>
      </w:r>
      <w:r w:rsidRPr="00861E75">
        <w:rPr>
          <w:rStyle w:val="anegp0gi0b9av8jahpyh"/>
          <w:b/>
        </w:rPr>
        <w:t>жилые, общественные и производственные сооружения</w:t>
      </w:r>
      <w:r w:rsidRPr="00861E75">
        <w:rPr>
          <w:b/>
        </w:rPr>
        <w:t xml:space="preserve"> </w:t>
      </w:r>
      <w:r w:rsidRPr="00861E75">
        <w:rPr>
          <w:rStyle w:val="anegp0gi0b9av8jahpyh"/>
          <w:b/>
        </w:rPr>
        <w:t>(класс</w:t>
      </w:r>
      <w:r w:rsidRPr="00861E75">
        <w:rPr>
          <w:b/>
        </w:rPr>
        <w:t xml:space="preserve"> </w:t>
      </w:r>
      <w:r w:rsidR="0022476C">
        <w:rPr>
          <w:rStyle w:val="anegp0gi0b9av8jahpyh"/>
          <w:b/>
        </w:rPr>
        <w:t>3</w:t>
      </w:r>
      <w:r w:rsidRPr="00861E75">
        <w:rPr>
          <w:b/>
        </w:rPr>
        <w:t xml:space="preserve">) </w:t>
      </w:r>
    </w:p>
    <w:p w:rsidR="004C4F50" w:rsidRDefault="004C4F50" w:rsidP="004C4F50">
      <w:pPr>
        <w:widowControl w:val="0"/>
        <w:spacing w:after="160"/>
        <w:jc w:val="center"/>
        <w:rPr>
          <w:rFonts w:ascii="GHEA Grapalat" w:hAnsi="GHEA Grapalat"/>
          <w:b/>
        </w:rPr>
      </w:pP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w:t>
      </w:r>
      <w:r w:rsidR="00585E01">
        <w:rPr>
          <w:rFonts w:ascii="GHEA Grapalat" w:hAnsi="GHEA Grapalat"/>
        </w:rPr>
        <w:lastRenderedPageBreak/>
        <w:t>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представленных обоснований приемлемыми оценочная </w:t>
      </w:r>
      <w:r w:rsidR="00750FFF" w:rsidRPr="00750FFF">
        <w:rPr>
          <w:rFonts w:ascii="GHEA Grapalat" w:hAnsi="GHEA Grapalat"/>
          <w:lang w:val="hy-AM"/>
        </w:rPr>
        <w:lastRenderedPageBreak/>
        <w:t>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F6DB6">
        <w:rPr>
          <w:rFonts w:ascii="GHEA Grapalat" w:hAnsi="GHEA Grapalat"/>
          <w:sz w:val="24"/>
          <w:szCs w:val="24"/>
        </w:rPr>
        <w:t>запрос котировок</w:t>
      </w:r>
      <w:r w:rsidRPr="009044F1">
        <w:rPr>
          <w:rFonts w:ascii="GHEA Grapalat" w:hAnsi="GHEA Grapalat"/>
          <w:sz w:val="24"/>
          <w:szCs w:val="24"/>
        </w:rPr>
        <w:t>.</w:t>
      </w:r>
    </w:p>
    <w:p w:rsidR="00A3305A" w:rsidRDefault="00BA4929" w:rsidP="00A3305A">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A3305A">
        <w:rPr>
          <w:rFonts w:ascii="GHEA Grapalat" w:hAnsi="GHEA Grapalat"/>
          <w:sz w:val="24"/>
          <w:szCs w:val="24"/>
        </w:rPr>
        <w:t xml:space="preserve">Заявки на процедуру необходимо подать в комиссию по адресу </w:t>
      </w:r>
      <w:r w:rsidR="00A3305A" w:rsidRPr="00861E75">
        <w:rPr>
          <w:rFonts w:ascii="GHEA Grapalat" w:hAnsi="GHEA Grapalat"/>
        </w:rPr>
        <w:t>Араратская</w:t>
      </w:r>
      <w:r w:rsidR="00A3305A" w:rsidRPr="00861E75">
        <w:rPr>
          <w:rFonts w:ascii="GHEA Grapalat" w:hAnsi="GHEA Grapalat"/>
          <w:sz w:val="24"/>
          <w:szCs w:val="24"/>
        </w:rPr>
        <w:t xml:space="preserve"> </w:t>
      </w:r>
      <w:r w:rsidR="00A3305A" w:rsidRPr="00861E75">
        <w:rPr>
          <w:rFonts w:ascii="GHEA Grapalat" w:hAnsi="GHEA Grapalat"/>
        </w:rPr>
        <w:t>область</w:t>
      </w:r>
      <w:r w:rsidR="00A3305A" w:rsidRPr="00861E75">
        <w:rPr>
          <w:rFonts w:ascii="GHEA Grapalat" w:hAnsi="GHEA Grapalat"/>
          <w:sz w:val="24"/>
          <w:szCs w:val="24"/>
        </w:rPr>
        <w:t xml:space="preserve"> </w:t>
      </w:r>
      <w:r w:rsidR="00A3305A" w:rsidRPr="00861E75">
        <w:rPr>
          <w:rFonts w:ascii="GHEA Grapalat" w:hAnsi="GHEA Grapalat"/>
        </w:rPr>
        <w:t>РА</w:t>
      </w:r>
      <w:r w:rsidR="00A3305A" w:rsidRPr="00861E75">
        <w:rPr>
          <w:rFonts w:ascii="GHEA Grapalat" w:hAnsi="GHEA Grapalat"/>
          <w:sz w:val="24"/>
          <w:szCs w:val="24"/>
        </w:rPr>
        <w:t xml:space="preserve"> </w:t>
      </w:r>
      <w:r w:rsidR="00A3305A" w:rsidRPr="00861E75">
        <w:rPr>
          <w:rFonts w:ascii="GHEA Grapalat" w:hAnsi="GHEA Grapalat"/>
        </w:rPr>
        <w:t>Масис община</w:t>
      </w:r>
      <w:r w:rsidR="00A3305A" w:rsidRPr="00861E75">
        <w:rPr>
          <w:rFonts w:ascii="GHEA Grapalat" w:hAnsi="GHEA Grapalat"/>
          <w:sz w:val="24"/>
          <w:szCs w:val="24"/>
        </w:rPr>
        <w:t xml:space="preserve"> </w:t>
      </w:r>
      <w:r w:rsidR="00A3305A" w:rsidRPr="00861E75">
        <w:rPr>
          <w:rFonts w:ascii="GHEA Grapalat" w:hAnsi="GHEA Grapalat"/>
        </w:rPr>
        <w:t>С.</w:t>
      </w:r>
      <w:r w:rsidR="00A3305A" w:rsidRPr="00861E75">
        <w:rPr>
          <w:rFonts w:ascii="GHEA Grapalat" w:hAnsi="GHEA Grapalat"/>
          <w:sz w:val="24"/>
          <w:szCs w:val="24"/>
        </w:rPr>
        <w:t xml:space="preserve"> </w:t>
      </w:r>
      <w:r w:rsidR="00A3305A">
        <w:rPr>
          <w:rFonts w:ascii="GHEA Grapalat" w:hAnsi="GHEA Grapalat"/>
        </w:rPr>
        <w:t>Ранчпар</w:t>
      </w:r>
      <w:r w:rsidR="00A3305A" w:rsidRPr="00861E75">
        <w:rPr>
          <w:rFonts w:ascii="GHEA Grapalat" w:hAnsi="GHEA Grapalat"/>
          <w:sz w:val="24"/>
          <w:szCs w:val="24"/>
        </w:rPr>
        <w:t xml:space="preserve"> </w:t>
      </w:r>
      <w:r w:rsidR="00A3305A" w:rsidRPr="00861E75">
        <w:rPr>
          <w:rFonts w:ascii="GHEA Grapalat" w:hAnsi="GHEA Grapalat"/>
        </w:rPr>
        <w:t>6-я ул.</w:t>
      </w:r>
      <w:r w:rsidR="00A3305A" w:rsidRPr="00861E75">
        <w:rPr>
          <w:rFonts w:ascii="GHEA Grapalat" w:hAnsi="GHEA Grapalat"/>
          <w:sz w:val="24"/>
          <w:szCs w:val="24"/>
        </w:rPr>
        <w:t xml:space="preserve"> </w:t>
      </w:r>
      <w:r w:rsidR="00A3305A" w:rsidRPr="00861E75">
        <w:rPr>
          <w:rFonts w:ascii="GHEA Grapalat" w:hAnsi="GHEA Grapalat"/>
        </w:rPr>
        <w:t>1-й пер., д. 1</w:t>
      </w:r>
      <w:r w:rsidR="00A3305A" w:rsidRPr="00861E75">
        <w:rPr>
          <w:rFonts w:ascii="GHEA Grapalat" w:hAnsi="GHEA Grapalat"/>
          <w:sz w:val="24"/>
          <w:szCs w:val="24"/>
        </w:rPr>
        <w:t>,</w:t>
      </w:r>
      <w:r w:rsidR="00A3305A">
        <w:rPr>
          <w:rFonts w:ascii="GHEA Grapalat" w:hAnsi="GHEA Grapalat"/>
          <w:sz w:val="24"/>
          <w:szCs w:val="24"/>
        </w:rPr>
        <w:t xml:space="preserve"> приглашения на настоящую процедуру. </w:t>
      </w:r>
    </w:p>
    <w:p w:rsidR="00BA4929" w:rsidRPr="006259BB" w:rsidRDefault="00A3305A" w:rsidP="00A3305A">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861E75">
        <w:rPr>
          <w:rFonts w:ascii="GHEA Grapalat" w:hAnsi="GHEA Grapalat"/>
          <w:sz w:val="24"/>
          <w:szCs w:val="24"/>
        </w:rPr>
        <w:t xml:space="preserve"> Асмик Ёлян</w:t>
      </w:r>
      <w:r>
        <w:rPr>
          <w:rFonts w:ascii="GHEA Grapalat" w:hAnsi="GHEA Grapalat"/>
        </w:rPr>
        <w:t xml:space="preserve">. </w:t>
      </w:r>
      <w:r w:rsidR="00BA4929"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5"/>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представить копию договора о совместной деятельности, если участники участвуют в настоящей процедуре в порядке совместной деятельности </w:t>
      </w:r>
      <w:r w:rsidR="003E3FD0" w:rsidRPr="009044F1">
        <w:rPr>
          <w:rFonts w:ascii="GHEA Grapalat" w:hAnsi="GHEA Grapalat"/>
          <w:sz w:val="24"/>
          <w:szCs w:val="24"/>
        </w:rPr>
        <w:lastRenderedPageBreak/>
        <w:t>(консорциумом);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lastRenderedPageBreak/>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3305A" w:rsidRPr="009F3DC7">
        <w:rPr>
          <w:rFonts w:ascii="GHEA Grapalat" w:hAnsi="GHEA Grapalat"/>
          <w:sz w:val="24"/>
          <w:szCs w:val="24"/>
        </w:rPr>
        <w:t xml:space="preserve">Вскрытие заявок произойдет </w:t>
      </w:r>
      <w:r w:rsidR="00A3305A" w:rsidRPr="002B605C">
        <w:rPr>
          <w:rFonts w:ascii="GHEA Grapalat" w:hAnsi="GHEA Grapalat"/>
          <w:sz w:val="24"/>
          <w:szCs w:val="24"/>
        </w:rPr>
        <w:t xml:space="preserve">на заседании комиссии по вскрытию заявок </w:t>
      </w:r>
      <w:r w:rsidR="00A3305A" w:rsidRPr="009F3DC7">
        <w:rPr>
          <w:rFonts w:ascii="GHEA Grapalat" w:hAnsi="GHEA Grapalat"/>
          <w:sz w:val="24"/>
          <w:szCs w:val="24"/>
        </w:rPr>
        <w:t xml:space="preserve">на </w:t>
      </w:r>
      <w:r w:rsidR="00A3305A">
        <w:rPr>
          <w:rFonts w:ascii="GHEA Grapalat" w:hAnsi="GHEA Grapalat"/>
          <w:sz w:val="24"/>
          <w:szCs w:val="24"/>
        </w:rPr>
        <w:t>7-о</w:t>
      </w:r>
      <w:r w:rsidR="00A3305A" w:rsidRPr="009F3DC7">
        <w:rPr>
          <w:rFonts w:ascii="GHEA Grapalat" w:hAnsi="GHEA Grapalat"/>
          <w:sz w:val="24"/>
          <w:szCs w:val="24"/>
        </w:rPr>
        <w:t xml:space="preserve">й день в </w:t>
      </w:r>
      <w:r w:rsidR="00A3305A">
        <w:rPr>
          <w:rFonts w:ascii="GHEA Grapalat" w:hAnsi="GHEA Grapalat"/>
          <w:sz w:val="24"/>
          <w:szCs w:val="24"/>
        </w:rPr>
        <w:t>14</w:t>
      </w:r>
      <w:r w:rsidR="00A3305A" w:rsidRPr="00861E75">
        <w:rPr>
          <w:rFonts w:ascii="GHEA Grapalat" w:hAnsi="GHEA Grapalat"/>
          <w:sz w:val="24"/>
          <w:szCs w:val="24"/>
          <w:vertAlign w:val="superscript"/>
        </w:rPr>
        <w:t>00</w:t>
      </w:r>
      <w:r w:rsidR="00A3305A">
        <w:rPr>
          <w:rFonts w:ascii="GHEA Grapalat" w:hAnsi="GHEA Grapalat"/>
          <w:sz w:val="24"/>
          <w:szCs w:val="24"/>
        </w:rPr>
        <w:t xml:space="preserve"> </w:t>
      </w:r>
      <w:r w:rsidR="000E21F2">
        <w:rPr>
          <w:rFonts w:ascii="GHEA Grapalat" w:hAnsi="GHEA Grapalat"/>
          <w:sz w:val="24"/>
          <w:szCs w:val="24"/>
        </w:rPr>
        <w:t xml:space="preserve">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 xml:space="preserve">х </w:t>
      </w:r>
      <w:r w:rsidR="00072575">
        <w:rPr>
          <w:rFonts w:ascii="GHEA Grapalat" w:hAnsi="GHEA Grapalat"/>
          <w:sz w:val="24"/>
          <w:szCs w:val="24"/>
        </w:rPr>
        <w:lastRenderedPageBreak/>
        <w:t>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A3305A" w:rsidRPr="00812E17">
        <w:rPr>
          <w:rFonts w:ascii="GHEA Grapalat" w:hAnsi="GHEA Grapalat"/>
          <w:i w:val="0"/>
          <w:sz w:val="24"/>
          <w:szCs w:val="24"/>
        </w:rPr>
        <w:t>по курсу установленному ЦБ РА на день открытии заявки</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w:t>
      </w:r>
      <w:r w:rsidRPr="009775E8">
        <w:rPr>
          <w:rFonts w:ascii="GHEA Grapalat" w:hAnsi="GHEA Grapalat"/>
          <w:sz w:val="24"/>
          <w:szCs w:val="24"/>
        </w:rPr>
        <w:lastRenderedPageBreak/>
        <w:t xml:space="preserve">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w:t>
      </w:r>
      <w:r w:rsidR="005D7FA6" w:rsidRPr="005D7FA6">
        <w:rPr>
          <w:rFonts w:ascii="GHEA Grapalat" w:hAnsi="GHEA Grapalat"/>
          <w:sz w:val="24"/>
          <w:szCs w:val="24"/>
        </w:rPr>
        <w:lastRenderedPageBreak/>
        <w:t xml:space="preserve">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w:t>
      </w:r>
      <w:r w:rsidR="00875295" w:rsidRPr="00110330">
        <w:rPr>
          <w:rFonts w:ascii="GHEA Grapalat" w:hAnsi="GHEA Grapalat"/>
        </w:rPr>
        <w:lastRenderedPageBreak/>
        <w:t>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w:t>
      </w:r>
      <w:r w:rsidRPr="00686E1A">
        <w:rPr>
          <w:rFonts w:ascii="GHEA Grapalat" w:hAnsi="GHEA Grapalat"/>
        </w:rPr>
        <w:lastRenderedPageBreak/>
        <w:t>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6"/>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D27E5C" w:rsidRDefault="00D27E5C" w:rsidP="00D27E5C">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3D365B">
        <w:rPr>
          <w:rFonts w:ascii="GHEA Grapalat" w:hAnsi="GHEA Grapalat"/>
          <w:vertAlign w:val="superscript"/>
        </w:rPr>
        <w:t>11.1</w:t>
      </w:r>
    </w:p>
    <w:p w:rsidR="00D27E5C" w:rsidRPr="002E4BC5" w:rsidRDefault="00D27E5C" w:rsidP="00D27E5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работ закуп</w:t>
      </w:r>
      <w:r>
        <w:rPr>
          <w:rFonts w:ascii="GHEA Grapalat" w:hAnsi="GHEA Grapalat"/>
        </w:rPr>
        <w:t>аемых</w:t>
      </w:r>
      <w:r w:rsidRPr="00123A23">
        <w:rPr>
          <w:rFonts w:ascii="GHEA Grapalat" w:hAnsi="GHEA Grapalat"/>
        </w:rPr>
        <w:t xml:space="preserve"> в рамках данной процедуры</w:t>
      </w:r>
      <w:r>
        <w:rPr>
          <w:rFonts w:ascii="GHEA Grapalat" w:hAnsi="GHEA Grapalat"/>
        </w:rPr>
        <w:t xml:space="preserve">. </w:t>
      </w:r>
      <w:r w:rsidRPr="002C42AD">
        <w:rPr>
          <w:rFonts w:ascii="GHEA Grapalat" w:hAnsi="GHEA Grapalat"/>
        </w:rPr>
        <w:t xml:space="preserve">Если цена закупки работ,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lang w:val="hy-AM"/>
        </w:rPr>
        <w:t>.</w:t>
      </w:r>
      <w:r>
        <w:rPr>
          <w:rFonts w:ascii="GHEA Grapalat" w:hAnsi="GHEA Grapalat"/>
        </w:rPr>
        <w:t xml:space="preserve"> </w:t>
      </w:r>
      <w:r w:rsidRPr="003B6812">
        <w:rPr>
          <w:rFonts w:ascii="GHEA Grapalat" w:hAnsi="GHEA Grapalat"/>
        </w:rPr>
        <w:t>Обеспечение квалификации представляется в виде соглашения о неустойке (при</w:t>
      </w:r>
      <w:r>
        <w:rPr>
          <w:rFonts w:ascii="GHEA Grapalat" w:hAnsi="GHEA Grapalat"/>
        </w:rPr>
        <w:t>ложение 4.2) или наличных денег</w:t>
      </w:r>
      <w:r w:rsidRPr="003B6812">
        <w:rPr>
          <w:rFonts w:ascii="GHEA Grapalat" w:hAnsi="GHEA Grapalat"/>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3B6812">
        <w:rPr>
          <w:rFonts w:ascii="GHEA Grapalat" w:hAnsi="GHEA Grapalat"/>
          <w:vertAlign w:val="superscript"/>
        </w:rPr>
        <w:t>11.</w:t>
      </w:r>
      <w:r>
        <w:rPr>
          <w:rFonts w:ascii="GHEA Grapalat" w:hAnsi="GHEA Grapalat"/>
          <w:vertAlign w:val="superscript"/>
        </w:rPr>
        <w:t>2</w:t>
      </w:r>
    </w:p>
    <w:p w:rsidR="00D27E5C" w:rsidRPr="00CE31A0" w:rsidRDefault="00D27E5C" w:rsidP="00D27E5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E62C19">
        <w:rPr>
          <w:rFonts w:ascii="GHEA Grapalat" w:hAnsi="GHEA Grapalat"/>
        </w:rPr>
        <w:t xml:space="preserve">для каждого лота в отдельности, так и одно обеспечение - для всех лотов. </w:t>
      </w:r>
      <w:r w:rsidRPr="00BF3E44">
        <w:rPr>
          <w:rFonts w:ascii="GHEA Grapalat" w:hAnsi="GHEA Grapalat"/>
        </w:rPr>
        <w:t xml:space="preserve">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 xml:space="preserve">Обеспечение квалификации, представленное в виде наличных денег, </w:t>
      </w:r>
      <w:r w:rsidRPr="00E62C19">
        <w:rPr>
          <w:rFonts w:ascii="GHEA Grapalat" w:hAnsi="GHEA Grapalat" w:cs="Sylfaen"/>
        </w:rPr>
        <w:lastRenderedPageBreak/>
        <w:t>должно быть перечислено на казначейский счет «900008000698» открытый в Центральном казначействе на имя уполномоченного органа.</w:t>
      </w:r>
    </w:p>
    <w:p w:rsidR="00D27E5C" w:rsidRPr="00CE31A0" w:rsidRDefault="00D27E5C" w:rsidP="00D27E5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7E5C" w:rsidRDefault="00D27E5C" w:rsidP="00D27E5C">
      <w:pPr>
        <w:widowControl w:val="0"/>
        <w:tabs>
          <w:tab w:val="left" w:pos="1276"/>
        </w:tabs>
        <w:spacing w:after="160"/>
        <w:ind w:firstLine="567"/>
        <w:jc w:val="both"/>
        <w:rPr>
          <w:rFonts w:ascii="GHEA Grapalat" w:hAnsi="GHEA Grapalat"/>
        </w:rPr>
      </w:pPr>
      <w:r w:rsidRPr="001A2B0A">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27E5C" w:rsidRDefault="00D27E5C" w:rsidP="00D27E5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90268">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D27E5C" w:rsidRPr="009044F1" w:rsidRDefault="00D27E5C" w:rsidP="00D27E5C">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D27E5C" w:rsidRDefault="00D27E5C" w:rsidP="00D27E5C">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Pr>
          <w:rFonts w:ascii="GHEA Grapalat" w:hAnsi="GHEA Grapalat"/>
        </w:rPr>
        <w:t>.</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A04215">
        <w:rPr>
          <w:rFonts w:ascii="GHEA Grapalat" w:hAnsi="GHEA Grapalat"/>
        </w:rPr>
        <w:t xml:space="preserve">соглашения о неустойке (приложение 5. 1) </w:t>
      </w:r>
      <w:r>
        <w:rPr>
          <w:rFonts w:ascii="GHEA Grapalat" w:hAnsi="GHEA Grapalat"/>
        </w:rPr>
        <w:t>или наличных денег</w:t>
      </w:r>
    </w:p>
    <w:p w:rsidR="00D27E5C" w:rsidRDefault="00D27E5C" w:rsidP="00D27E5C">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sidRPr="001775FE">
        <w:rPr>
          <w:rFonts w:ascii="GHEA Grapalat" w:hAnsi="GHEA Grapalat"/>
        </w:rPr>
        <w:t xml:space="preserve"> </w:t>
      </w:r>
    </w:p>
    <w:p w:rsidR="00D27E5C" w:rsidRPr="00DC30CC" w:rsidRDefault="00D27E5C" w:rsidP="00D27E5C">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D27E5C" w:rsidRDefault="00D27E5C" w:rsidP="00D27E5C">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27E5C" w:rsidRPr="0059697A" w:rsidRDefault="00D27E5C" w:rsidP="00D27E5C">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 xml:space="preserve">сли процедура закупки организована на основании части 6 статьи 15 </w:t>
      </w:r>
      <w:r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 xml:space="preserve">явления - в виде неустойки или </w:t>
      </w:r>
      <w:r w:rsidRPr="00E43087">
        <w:rPr>
          <w:rFonts w:ascii="GHEA Grapalat" w:hAnsi="GHEA Grapalat"/>
        </w:rPr>
        <w:t xml:space="preserve">наличных денег. Если на момент возникновения правомочия по заключению договора </w:t>
      </w:r>
      <w:r w:rsidRPr="00E43087">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w:t>
      </w:r>
      <w:r w:rsidRPr="000811C1">
        <w:rPr>
          <w:rFonts w:ascii="GHEA Grapalat" w:hAnsi="GHEA Grapalat" w:cs="Sylfaen"/>
        </w:rPr>
        <w:t xml:space="preserve">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Pr="00787B55">
        <w:rPr>
          <w:rFonts w:ascii="GHEA Grapalat" w:hAnsi="GHEA Grapalat" w:cs="Sylfaen"/>
        </w:rPr>
        <w:t>.</w:t>
      </w:r>
    </w:p>
    <w:p w:rsidR="00D27E5C" w:rsidRPr="00625529" w:rsidRDefault="00D27E5C" w:rsidP="00D27E5C">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D27E5C" w:rsidRPr="009044F1" w:rsidRDefault="00D27E5C" w:rsidP="00D27E5C">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D27E5C" w:rsidRDefault="00D27E5C" w:rsidP="00D27E5C">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Министерству Финансов РА</w:t>
      </w:r>
      <w:r w:rsidRPr="0012082E">
        <w:rPr>
          <w:rFonts w:ascii="GHEA Grapalat" w:hAnsi="GHEA Grapalat"/>
          <w:lang w:val="hy-AM"/>
        </w:rPr>
        <w:t>,</w:t>
      </w:r>
      <w:r w:rsidRPr="0012082E">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r>
        <w:rPr>
          <w:rFonts w:ascii="GHEA Grapalat" w:hAnsi="GHEA Grapalat"/>
        </w:rPr>
        <w:t>.</w:t>
      </w:r>
    </w:p>
    <w:p w:rsidR="00D27E5C" w:rsidRPr="0012082E" w:rsidRDefault="00D27E5C" w:rsidP="00D27E5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днем возникновения основания возврата обеспечения</w:t>
      </w:r>
      <w:r w:rsidRPr="0012082E" w:rsidDel="00960F8B">
        <w:rPr>
          <w:rFonts w:ascii="GHEA Grapalat" w:hAnsi="GHEA Grapalat"/>
        </w:rPr>
        <w:t xml:space="preserve"> </w:t>
      </w:r>
      <w:r w:rsidRPr="0012082E">
        <w:rPr>
          <w:rFonts w:ascii="GHEA Grapalat" w:hAnsi="GHEA Grapalat"/>
        </w:rPr>
        <w:t>уведомляет</w:t>
      </w:r>
      <w:r>
        <w:rPr>
          <w:rFonts w:ascii="GHEA Grapalat" w:hAnsi="GHEA Grapalat"/>
          <w:lang w:val="hy-AM"/>
        </w:rPr>
        <w:t>:</w:t>
      </w:r>
    </w:p>
    <w:p w:rsidR="00D27E5C" w:rsidRPr="0012082E" w:rsidRDefault="00D27E5C" w:rsidP="00D27E5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w:t>
      </w:r>
      <w:r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D27E5C" w:rsidRPr="0012082E" w:rsidRDefault="00D27E5C" w:rsidP="00D27E5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D27E5C" w:rsidRPr="00541249" w:rsidRDefault="00D27E5C" w:rsidP="00D27E5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2"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w:t>
      </w:r>
      <w:r w:rsidRPr="009044F1">
        <w:rPr>
          <w:rFonts w:ascii="GHEA Grapalat" w:hAnsi="GHEA Grapalat"/>
        </w:rPr>
        <w:lastRenderedPageBreak/>
        <w:t>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w:t>
      </w:r>
      <w:r w:rsidRPr="005319EB">
        <w:rPr>
          <w:rFonts w:ascii="GHEA Grapalat" w:hAnsi="GHEA Grapalat"/>
        </w:rPr>
        <w:lastRenderedPageBreak/>
        <w:t xml:space="preserve">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F6DB6">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8"/>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9"/>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lastRenderedPageBreak/>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FootnoteReference"/>
          <w:rFonts w:ascii="GHEA Grapalat" w:hAnsi="GHEA Grapalat"/>
        </w:rPr>
        <w:footnoteReference w:customMarkFollows="1" w:id="10"/>
        <w:t>17</w:t>
      </w:r>
      <w:r w:rsidR="00F27A50" w:rsidRPr="00A56AF7">
        <w:rPr>
          <w:rFonts w:ascii="GHEA Grapalat" w:hAnsi="GHEA Grapalat"/>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656E85">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 xml:space="preserve">нструкции, и в </w:t>
      </w:r>
      <w:r w:rsidRPr="002658C9">
        <w:rPr>
          <w:rFonts w:ascii="GHEA Grapalat" w:hAnsi="GHEA Grapalat"/>
        </w:rPr>
        <w:lastRenderedPageBreak/>
        <w:t>том же виде возвращает подающему их лицу.</w:t>
      </w:r>
    </w:p>
    <w:p w:rsidR="00656E85" w:rsidRPr="00374F4A" w:rsidRDefault="00656E85" w:rsidP="00656E85">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656E85" w:rsidRPr="00D27E5C" w:rsidRDefault="00656E85" w:rsidP="00656E85">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i/>
        </w:rPr>
        <w:t>AMRHMD-GHAShDzB</w:t>
      </w:r>
      <w:r w:rsidRPr="00C6159D">
        <w:rPr>
          <w:rFonts w:ascii="Sylfaen" w:hAnsi="Sylfaen" w:cs="Sylfaen"/>
          <w:lang w:val="hy-AM"/>
        </w:rPr>
        <w:t>-25/0</w:t>
      </w:r>
      <w:r w:rsidR="00D27E5C" w:rsidRPr="00D27E5C">
        <w:rPr>
          <w:rFonts w:ascii="Sylfaen" w:hAnsi="Sylfaen" w:cs="Sylfaen"/>
        </w:rPr>
        <w:t>2</w:t>
      </w:r>
    </w:p>
    <w:p w:rsidR="00656E85" w:rsidRPr="00374F4A" w:rsidRDefault="00656E85" w:rsidP="00656E85">
      <w:pPr>
        <w:widowControl w:val="0"/>
        <w:spacing w:after="120"/>
        <w:jc w:val="center"/>
        <w:rPr>
          <w:rFonts w:ascii="GHEA Grapalat" w:hAnsi="GHEA Grapalat" w:cs="Sylfaen"/>
          <w:b/>
        </w:rPr>
      </w:pPr>
    </w:p>
    <w:p w:rsidR="00656E85" w:rsidRPr="00374F4A" w:rsidRDefault="00656E85" w:rsidP="00656E85">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656E85" w:rsidRPr="00374F4A" w:rsidRDefault="00656E85" w:rsidP="00656E85">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Pr="00BF4E90">
        <w:rPr>
          <w:rFonts w:ascii="GHEA Grapalat" w:hAnsi="GHEA Grapalat"/>
          <w:sz w:val="24"/>
          <w:szCs w:val="24"/>
        </w:rPr>
        <w:t xml:space="preserve">на </w:t>
      </w:r>
      <w:r>
        <w:rPr>
          <w:rFonts w:ascii="GHEA Grapalat" w:hAnsi="GHEA Grapalat"/>
          <w:sz w:val="24"/>
          <w:szCs w:val="24"/>
        </w:rPr>
        <w:t>запрос котировок</w:t>
      </w:r>
    </w:p>
    <w:p w:rsidR="00656E85" w:rsidRPr="00374F4A" w:rsidRDefault="00656E85" w:rsidP="00656E85">
      <w:pPr>
        <w:widowControl w:val="0"/>
        <w:spacing w:after="120"/>
        <w:jc w:val="center"/>
        <w:rPr>
          <w:rFonts w:ascii="GHEA Grapalat" w:hAnsi="GHEA Grapalat"/>
        </w:rPr>
      </w:pPr>
    </w:p>
    <w:p w:rsidR="00656E85" w:rsidRPr="00C4157A" w:rsidRDefault="00656E85" w:rsidP="00656E85">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656E85" w:rsidRPr="000C1746" w:rsidRDefault="00656E85" w:rsidP="00656E85">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656E85" w:rsidRPr="00DA5EA0" w:rsidRDefault="00656E85" w:rsidP="00656E85">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656E85" w:rsidRPr="000C1746" w:rsidRDefault="00656E85" w:rsidP="00656E85">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rsidR="00656E85" w:rsidRPr="0089289A" w:rsidRDefault="00656E85" w:rsidP="00656E85">
      <w:pPr>
        <w:rPr>
          <w:rFonts w:ascii="Sylfaen" w:hAnsi="Sylfaen" w:cs="Sylfaen"/>
        </w:rPr>
      </w:pPr>
      <w:r>
        <w:rPr>
          <w:rFonts w:ascii="GHEA Grapalat" w:hAnsi="GHEA Grapalat"/>
        </w:rPr>
        <w:t>«</w:t>
      </w:r>
      <w:r w:rsidRPr="008476D1">
        <w:rPr>
          <w:rFonts w:ascii="GHEA Grapalat" w:hAnsi="GHEA Grapalat"/>
        </w:rPr>
        <w:t>Средняя школа Ранчпар Араратского марза РА</w:t>
      </w:r>
      <w:r>
        <w:rPr>
          <w:rFonts w:ascii="GHEA Grapalat" w:hAnsi="GHEA Grapalat"/>
        </w:rPr>
        <w:t>»</w:t>
      </w:r>
      <w:r w:rsidRPr="008476D1">
        <w:rPr>
          <w:rFonts w:ascii="GHEA Grapalat" w:hAnsi="GHEA Grapalat"/>
        </w:rPr>
        <w:t xml:space="preserve"> </w:t>
      </w:r>
      <w:r>
        <w:rPr>
          <w:rFonts w:ascii="GHEA Grapalat" w:hAnsi="GHEA Grapalat"/>
        </w:rPr>
        <w:t>ГНКО</w:t>
      </w:r>
      <w:r>
        <w:rPr>
          <w:rFonts w:ascii="Sylfaen" w:hAnsi="Sylfaen" w:cs="Sylfaen"/>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i/>
        </w:rPr>
        <w:t>AMRHMD-GHAShDzB</w:t>
      </w:r>
      <w:r w:rsidRPr="00C6159D">
        <w:rPr>
          <w:rFonts w:ascii="Sylfaen" w:hAnsi="Sylfaen" w:cs="Sylfaen"/>
          <w:lang w:val="hy-AM"/>
        </w:rPr>
        <w:t>-25/0</w:t>
      </w:r>
      <w:r w:rsidR="00D27E5C" w:rsidRPr="00D27E5C">
        <w:rPr>
          <w:rFonts w:ascii="Sylfaen" w:hAnsi="Sylfaen" w:cs="Sylfaen"/>
        </w:rPr>
        <w:t>2</w:t>
      </w:r>
      <w:r>
        <w:rPr>
          <w:rFonts w:ascii="Sylfaen" w:hAnsi="Sylfaen"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656E85" w:rsidRPr="002B75BF" w:rsidRDefault="00656E85" w:rsidP="00656E85">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656E85" w:rsidRPr="000C1746" w:rsidRDefault="00656E85" w:rsidP="00656E85">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656E85" w:rsidRPr="00DA5EA0" w:rsidRDefault="00656E85" w:rsidP="00656E85">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656E85" w:rsidRPr="000C1746" w:rsidRDefault="00656E85" w:rsidP="00656E85">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656E85" w:rsidRDefault="00656E85" w:rsidP="00656E85">
      <w:pPr>
        <w:jc w:val="both"/>
        <w:rPr>
          <w:rFonts w:ascii="GHEA Grapalat" w:hAnsi="GHEA Grapalat"/>
        </w:rPr>
      </w:pPr>
    </w:p>
    <w:p w:rsidR="00656E85" w:rsidRDefault="00656E85" w:rsidP="00656E85">
      <w:pPr>
        <w:jc w:val="both"/>
        <w:rPr>
          <w:rFonts w:ascii="GHEA Grapalat" w:hAnsi="GHEA Grapalat"/>
        </w:rPr>
      </w:pPr>
      <w:r>
        <w:rPr>
          <w:rFonts w:ascii="GHEA Grapalat" w:hAnsi="GHEA Grapalat"/>
        </w:rPr>
        <w:t>Данные       ----------------------------------------  следующие:</w:t>
      </w:r>
    </w:p>
    <w:p w:rsidR="00656E85" w:rsidRPr="000811C1" w:rsidRDefault="00656E85" w:rsidP="00656E85">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656E85" w:rsidRDefault="00656E85" w:rsidP="00656E85">
      <w:pPr>
        <w:jc w:val="both"/>
        <w:rPr>
          <w:rFonts w:ascii="GHEA Grapalat" w:hAnsi="GHEA Grapalat"/>
        </w:rPr>
      </w:pPr>
    </w:p>
    <w:p w:rsidR="00656E85" w:rsidRPr="00B443ED" w:rsidRDefault="00656E85" w:rsidP="00656E85">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656E85" w:rsidRPr="000C1746" w:rsidRDefault="00656E85" w:rsidP="00656E85">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656E85" w:rsidRDefault="00656E85" w:rsidP="00656E85">
      <w:pPr>
        <w:jc w:val="both"/>
        <w:rPr>
          <w:rFonts w:ascii="GHEA Grapalat" w:hAnsi="GHEA Grapalat"/>
        </w:rPr>
      </w:pPr>
    </w:p>
    <w:p w:rsidR="00656E85" w:rsidRPr="008E7F24" w:rsidRDefault="00656E85" w:rsidP="00656E85">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656E85" w:rsidRPr="00D3436F" w:rsidRDefault="00656E85" w:rsidP="00656E85">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656E85" w:rsidRDefault="00656E85" w:rsidP="00656E85">
      <w:pPr>
        <w:jc w:val="both"/>
        <w:rPr>
          <w:rFonts w:ascii="GHEA Grapalat" w:hAnsi="GHEA Grapalat"/>
        </w:rPr>
      </w:pPr>
    </w:p>
    <w:p w:rsidR="00656E85" w:rsidRDefault="00656E85" w:rsidP="00656E85">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656E85" w:rsidRDefault="00656E85" w:rsidP="00656E85">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656E85" w:rsidRDefault="00656E85" w:rsidP="00656E85">
      <w:pPr>
        <w:jc w:val="both"/>
        <w:rPr>
          <w:rFonts w:ascii="GHEA Grapalat" w:hAnsi="GHEA Grapalat"/>
          <w:sz w:val="18"/>
          <w:szCs w:val="18"/>
        </w:rPr>
      </w:pPr>
    </w:p>
    <w:p w:rsidR="00656E85" w:rsidRPr="00B16483" w:rsidRDefault="00656E85" w:rsidP="00656E85">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656E85" w:rsidRDefault="00656E85" w:rsidP="00656E85">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656E85" w:rsidRPr="00D3436F" w:rsidRDefault="00656E85" w:rsidP="00656E85">
      <w:pPr>
        <w:tabs>
          <w:tab w:val="left" w:pos="7371"/>
        </w:tabs>
        <w:spacing w:after="160"/>
        <w:ind w:left="3544" w:firstLine="3"/>
        <w:jc w:val="both"/>
        <w:rPr>
          <w:rFonts w:ascii="GHEA Grapalat" w:hAnsi="GHEA Grapalat"/>
          <w:sz w:val="16"/>
        </w:rPr>
      </w:pPr>
    </w:p>
    <w:p w:rsidR="00656E85" w:rsidRDefault="00656E85" w:rsidP="00656E85">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56E85" w:rsidRDefault="00656E85" w:rsidP="00656E85">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56E85" w:rsidRPr="00AD67F0" w:rsidRDefault="00656E85" w:rsidP="00656E85">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656E85" w:rsidRPr="00AD67F0" w:rsidRDefault="00656E85" w:rsidP="00656E85">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656E85" w:rsidRPr="00AD67F0" w:rsidRDefault="00656E85" w:rsidP="00656E85">
      <w:pPr>
        <w:rPr>
          <w:rFonts w:ascii="GHEA Grapalat" w:hAnsi="GHEA Grapalat"/>
          <w:i/>
          <w:sz w:val="16"/>
          <w:vertAlign w:val="superscript"/>
          <w:lang w:val="es-ES"/>
        </w:rPr>
      </w:pPr>
    </w:p>
    <w:p w:rsidR="00656E85" w:rsidRPr="00AD67F0" w:rsidRDefault="00656E85" w:rsidP="00656E85">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ins w:id="5" w:author="Inesa Kocharyan" w:date="2025-03-21T20:00:00Z">
        <w:r>
          <w:rPr>
            <w:rFonts w:ascii="GHEA Grapalat" w:hAnsi="GHEA Grapalat"/>
            <w:color w:val="000000" w:themeColor="text1"/>
          </w:rPr>
          <w:t xml:space="preserve"> </w:t>
        </w:r>
      </w:ins>
      <w:r>
        <w:rPr>
          <w:rFonts w:ascii="GHEA Grapalat" w:hAnsi="GHEA Grapalat"/>
          <w:color w:val="000000" w:themeColor="text1"/>
          <w:spacing w:val="-4"/>
        </w:rPr>
        <w:t>и квалификационным критериям</w:t>
      </w:r>
      <w:r w:rsidRPr="00CF523D">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Pr>
          <w:rFonts w:ascii="GHEA Grapalat" w:hAnsi="GHEA Grapalat"/>
        </w:rPr>
        <w:t>запрос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Pr>
          <w:rFonts w:ascii="GHEA Grapalat" w:hAnsi="GHEA Grapalat"/>
          <w:i/>
        </w:rPr>
        <w:t>AMRHMD-GHAShDzB</w:t>
      </w:r>
      <w:r w:rsidRPr="00C6159D">
        <w:rPr>
          <w:rFonts w:ascii="Sylfaen" w:hAnsi="Sylfaen" w:cs="Sylfaen"/>
          <w:lang w:val="hy-AM"/>
        </w:rPr>
        <w:t>-25/0</w:t>
      </w:r>
      <w:r w:rsidR="00D27E5C" w:rsidRPr="00D27E5C">
        <w:rPr>
          <w:rFonts w:ascii="Sylfaen" w:hAnsi="Sylfaen" w:cs="Sylfaen"/>
        </w:rPr>
        <w:t>2</w:t>
      </w:r>
      <w:r>
        <w:rPr>
          <w:rFonts w:ascii="GHEA Grapalat" w:hAnsi="GHEA Grapalat"/>
        </w:rPr>
        <w:t>,</w:t>
      </w:r>
    </w:p>
    <w:p w:rsidR="00656E85" w:rsidRPr="00DE3244" w:rsidRDefault="00656E85" w:rsidP="00656E85">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Pr>
          <w:rFonts w:ascii="GHEA Grapalat" w:hAnsi="GHEA Grapalat"/>
        </w:rPr>
        <w:t>запросе котировок</w:t>
      </w:r>
      <w:r w:rsidRPr="00DE3244">
        <w:rPr>
          <w:rFonts w:ascii="GHEA Grapalat" w:hAnsi="GHEA Grapalat"/>
        </w:rPr>
        <w:t xml:space="preserve"> под кодом </w:t>
      </w:r>
      <w:r>
        <w:rPr>
          <w:rFonts w:ascii="GHEA Grapalat" w:hAnsi="GHEA Grapalat"/>
          <w:i/>
        </w:rPr>
        <w:t>AMRHMD-GHAShDzB</w:t>
      </w:r>
      <w:r w:rsidRPr="00C6159D">
        <w:rPr>
          <w:rFonts w:ascii="Sylfaen" w:hAnsi="Sylfaen" w:cs="Sylfaen"/>
          <w:lang w:val="hy-AM"/>
        </w:rPr>
        <w:t>-25/0</w:t>
      </w:r>
      <w:r w:rsidR="00D27E5C" w:rsidRPr="00D27E5C">
        <w:rPr>
          <w:rFonts w:ascii="Sylfaen" w:hAnsi="Sylfaen" w:cs="Sylfaen"/>
        </w:rPr>
        <w:t>2</w:t>
      </w:r>
    </w:p>
    <w:p w:rsidR="00656E85" w:rsidRDefault="00656E85" w:rsidP="00656E85">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недобросовестной конкуренции, злоупотребления доминирующим положением и антиконкурентного соглашения,</w:t>
      </w:r>
    </w:p>
    <w:p w:rsidR="00656E85" w:rsidRDefault="00656E85" w:rsidP="00656E85">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запрос котировок случая     одновременного </w:t>
      </w:r>
    </w:p>
    <w:p w:rsidR="00656E85" w:rsidRDefault="00656E85" w:rsidP="00656E85">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56E85" w:rsidRDefault="00656E85" w:rsidP="00656E85">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56E85" w:rsidRDefault="00656E85" w:rsidP="00656E85">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56E85" w:rsidRDefault="00656E85" w:rsidP="00656E85">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56E85" w:rsidRDefault="00656E85" w:rsidP="00656E85">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56E85" w:rsidRDefault="00656E85" w:rsidP="00656E85">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56E85" w:rsidRDefault="00656E85" w:rsidP="00656E85">
      <w:pPr>
        <w:widowControl w:val="0"/>
        <w:spacing w:after="160"/>
        <w:contextualSpacing/>
        <w:jc w:val="both"/>
        <w:rPr>
          <w:rFonts w:ascii="GHEA Grapalat" w:hAnsi="GHEA Grapalat"/>
        </w:rPr>
      </w:pPr>
      <w:r>
        <w:rPr>
          <w:rFonts w:ascii="GHEA Grapalat" w:hAnsi="GHEA Grapalat"/>
        </w:rPr>
        <w:t>Ниже  ------------------------------------------------------------------</w:t>
      </w:r>
      <w:r w:rsidRPr="001849D9">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rsidR="00656E85" w:rsidRDefault="00656E85" w:rsidP="00656E85">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56E85" w:rsidRPr="001849D9" w:rsidRDefault="00656E85" w:rsidP="00656E85">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E15EC9">
        <w:rPr>
          <w:rStyle w:val="FootnoteReference"/>
          <w:rFonts w:ascii="GHEA Grapalat" w:hAnsi="GHEA Grapalat"/>
          <w:sz w:val="32"/>
          <w:szCs w:val="32"/>
        </w:rPr>
        <w:footnoteReference w:customMarkFollows="1" w:id="11"/>
        <w:t>**</w:t>
      </w:r>
      <w:r w:rsidRPr="001849D9">
        <w:rPr>
          <w:rFonts w:ascii="GHEA Grapalat" w:hAnsi="GHEA Grapalat"/>
        </w:rPr>
        <w:t xml:space="preserve"> </w:t>
      </w:r>
      <w:r>
        <w:rPr>
          <w:rFonts w:ascii="GHEA Grapalat" w:hAnsi="GHEA Grapalat"/>
        </w:rPr>
        <w:t>.</w:t>
      </w:r>
    </w:p>
    <w:p w:rsidR="00656E85" w:rsidRPr="00EE5A82" w:rsidRDefault="00656E85" w:rsidP="00656E85">
      <w:pPr>
        <w:jc w:val="both"/>
        <w:rPr>
          <w:rFonts w:ascii="GHEA Grapalat" w:hAnsi="GHEA Grapalat"/>
          <w:sz w:val="22"/>
          <w:szCs w:val="22"/>
        </w:rPr>
      </w:pPr>
      <w:r w:rsidRPr="00EE5A82">
        <w:rPr>
          <w:rFonts w:ascii="GHEA Grapalat" w:hAnsi="GHEA Grapalat"/>
          <w:sz w:val="22"/>
          <w:szCs w:val="22"/>
        </w:rPr>
        <w:t>Прилагаются:</w:t>
      </w:r>
    </w:p>
    <w:p w:rsidR="00656E85" w:rsidRPr="008C1FF8" w:rsidRDefault="00656E85" w:rsidP="00656E85">
      <w:pPr>
        <w:pStyle w:val="HTMLPreformatted"/>
        <w:shd w:val="clear" w:color="auto" w:fill="F8F9FA"/>
        <w:jc w:val="both"/>
        <w:rPr>
          <w:rFonts w:ascii="GHEA Grapalat" w:hAnsi="GHEA Grapalat" w:cs="Times New Roman"/>
          <w:sz w:val="24"/>
          <w:szCs w:val="24"/>
          <w:lang w:val="ru-RU" w:eastAsia="ru-RU" w:bidi="ru-RU"/>
        </w:rPr>
      </w:pPr>
      <w:r w:rsidRPr="00EE5A82">
        <w:rPr>
          <w:rFonts w:ascii="GHEA Grapalat" w:hAnsi="GHEA Grapalat" w:cs="Times New Roman"/>
          <w:sz w:val="22"/>
          <w:szCs w:val="22"/>
          <w:lang w:val="ru-RU" w:eastAsia="ru-RU" w:bidi="ru-RU"/>
        </w:rPr>
        <w:t>-</w:t>
      </w:r>
      <w:r w:rsidRPr="00EE5A82">
        <w:rPr>
          <w:rFonts w:ascii="GHEA Grapalat" w:hAnsi="GHEA Grapalat"/>
          <w:sz w:val="22"/>
          <w:szCs w:val="22"/>
          <w:lang w:val="ru-RU"/>
        </w:rPr>
        <w:t xml:space="preserve"> </w:t>
      </w:r>
      <w:r w:rsidRPr="00EE5A82">
        <w:rPr>
          <w:rFonts w:ascii="GHEA Grapalat" w:hAnsi="GHEA Grapalat" w:cs="Times New Roman"/>
          <w:sz w:val="22"/>
          <w:szCs w:val="22"/>
          <w:lang w:val="ru-RU" w:eastAsia="ru-RU" w:bidi="ru-RU"/>
        </w:rPr>
        <w:t>документы, предусмотренные приглашением, подтверждающие соответствие квалификационным критериям</w:t>
      </w:r>
      <w:r>
        <w:rPr>
          <w:rFonts w:ascii="GHEA Grapalat" w:hAnsi="GHEA Grapalat" w:cs="Times New Roman"/>
          <w:sz w:val="24"/>
          <w:szCs w:val="24"/>
          <w:lang w:val="ru-RU" w:eastAsia="ru-RU" w:bidi="ru-RU"/>
        </w:rPr>
        <w:t>,</w:t>
      </w:r>
    </w:p>
    <w:p w:rsidR="00656E85" w:rsidRDefault="00656E85" w:rsidP="00656E85">
      <w:pPr>
        <w:pStyle w:val="HTMLPreformatted"/>
        <w:shd w:val="clear" w:color="auto" w:fill="F8F9FA"/>
        <w:contextualSpacing/>
        <w:rPr>
          <w:rFonts w:ascii="GHEA Grapalat" w:hAnsi="GHEA Grapalat"/>
          <w:lang w:val="ru-RU"/>
        </w:rPr>
      </w:pPr>
    </w:p>
    <w:p w:rsidR="00656E85" w:rsidRPr="000858EB" w:rsidRDefault="00656E85" w:rsidP="00656E85">
      <w:pPr>
        <w:jc w:val="both"/>
        <w:rPr>
          <w:rFonts w:ascii="GHEA Grapalat" w:hAnsi="GHEA Grapalat"/>
        </w:rPr>
      </w:pP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w:t>
      </w:r>
      <w:r w:rsidRPr="000858EB">
        <w:footnoteReference w:customMarkFollows="1" w:id="12"/>
        <w:t>***</w:t>
      </w:r>
      <w:r w:rsidRPr="000858EB">
        <w:rPr>
          <w:rFonts w:ascii="GHEA Grapalat" w:hAnsi="GHEA Grapalat"/>
        </w:rPr>
        <w:t xml:space="preserve"> </w:t>
      </w:r>
    </w:p>
    <w:p w:rsidR="00656E85" w:rsidRDefault="00656E85" w:rsidP="00656E85">
      <w:pPr>
        <w:tabs>
          <w:tab w:val="left" w:pos="7371"/>
        </w:tabs>
        <w:spacing w:after="160"/>
        <w:ind w:left="3544" w:firstLine="3"/>
        <w:jc w:val="both"/>
        <w:rPr>
          <w:rFonts w:ascii="GHEA Grapalat" w:hAnsi="GHEA Grapalat"/>
          <w:sz w:val="16"/>
          <w:lang w:val="hy-AM"/>
        </w:rPr>
      </w:pPr>
    </w:p>
    <w:p w:rsidR="00656E85" w:rsidRPr="000811C1" w:rsidRDefault="00656E85" w:rsidP="00656E85">
      <w:pPr>
        <w:tabs>
          <w:tab w:val="left" w:pos="7371"/>
        </w:tabs>
        <w:spacing w:after="160"/>
        <w:ind w:left="3544" w:firstLine="3"/>
        <w:jc w:val="both"/>
        <w:rPr>
          <w:rFonts w:ascii="GHEA Grapalat" w:hAnsi="GHEA Grapalat"/>
          <w:sz w:val="16"/>
          <w:lang w:val="hy-AM"/>
        </w:rPr>
      </w:pPr>
    </w:p>
    <w:p w:rsidR="00656E85" w:rsidRPr="00D3436F" w:rsidRDefault="00656E85" w:rsidP="00656E85">
      <w:pPr>
        <w:tabs>
          <w:tab w:val="left" w:pos="7371"/>
        </w:tabs>
        <w:spacing w:after="160"/>
        <w:ind w:left="3544" w:firstLine="3"/>
        <w:jc w:val="both"/>
        <w:rPr>
          <w:rFonts w:ascii="GHEA Grapalat" w:hAnsi="GHEA Grapalat"/>
          <w:sz w:val="16"/>
        </w:rPr>
      </w:pPr>
    </w:p>
    <w:p w:rsidR="00656E85" w:rsidRPr="00770B03" w:rsidRDefault="00656E85" w:rsidP="00656E85">
      <w:pPr>
        <w:tabs>
          <w:tab w:val="left" w:pos="7371"/>
        </w:tabs>
        <w:spacing w:after="160"/>
        <w:ind w:left="3544" w:firstLine="3"/>
        <w:jc w:val="both"/>
        <w:rPr>
          <w:rFonts w:ascii="GHEA Grapalat" w:hAnsi="GHEA Grapalat"/>
          <w:sz w:val="16"/>
        </w:rPr>
      </w:pPr>
    </w:p>
    <w:p w:rsidR="00656E85" w:rsidRPr="000C1746" w:rsidRDefault="00656E85" w:rsidP="00656E85">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656E85" w:rsidRPr="000C1746" w:rsidRDefault="00656E85" w:rsidP="00656E85">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656E85" w:rsidRPr="000C1746" w:rsidRDefault="00656E85" w:rsidP="00656E85">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656E85" w:rsidRPr="009044F1" w:rsidRDefault="00656E85" w:rsidP="00656E85">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56E85" w:rsidRDefault="00656E85" w:rsidP="00656E85">
      <w:pPr>
        <w:rPr>
          <w:rFonts w:ascii="GHEA Grapalat" w:hAnsi="GHEA Grapalat"/>
          <w:b/>
        </w:rPr>
      </w:pPr>
      <w:r>
        <w:rPr>
          <w:rFonts w:ascii="GHEA Grapalat" w:hAnsi="GHEA Grapalat"/>
          <w:b/>
        </w:rPr>
        <w:br w:type="page"/>
      </w:r>
    </w:p>
    <w:p w:rsidR="00656E85" w:rsidRDefault="00656E85" w:rsidP="00656E85">
      <w:pPr>
        <w:rPr>
          <w:rFonts w:ascii="GHEA Grapalat" w:hAnsi="GHEA Grapalat"/>
          <w:b/>
        </w:rPr>
      </w:pPr>
    </w:p>
    <w:p w:rsidR="00656E85" w:rsidRPr="009044F1" w:rsidRDefault="00656E85" w:rsidP="00656E85">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656E85" w:rsidRPr="00D27E5C" w:rsidRDefault="00656E85" w:rsidP="00656E85">
      <w:pPr>
        <w:jc w:val="right"/>
        <w:rPr>
          <w:rFonts w:ascii="Sylfaen" w:hAnsi="Sylfaen" w:cs="Sylfaen"/>
          <w:b/>
        </w:rPr>
      </w:pPr>
      <w:r w:rsidRPr="0089289A">
        <w:rPr>
          <w:rFonts w:ascii="GHEA Grapalat" w:hAnsi="GHEA Grapalat"/>
          <w:b/>
        </w:rPr>
        <w:t>к Приглашению на запрос котировок</w:t>
      </w:r>
      <w:r w:rsidRPr="0089289A">
        <w:rPr>
          <w:rFonts w:ascii="GHEA Grapalat" w:hAnsi="GHEA Grapalat" w:cs="Arial"/>
          <w:b/>
        </w:rPr>
        <w:br/>
      </w:r>
      <w:r w:rsidRPr="0089289A">
        <w:rPr>
          <w:rFonts w:ascii="GHEA Grapalat" w:hAnsi="GHEA Grapalat"/>
          <w:b/>
        </w:rPr>
        <w:t xml:space="preserve">под кодом </w:t>
      </w:r>
      <w:r w:rsidRPr="0089289A">
        <w:rPr>
          <w:rFonts w:ascii="GHEA Grapalat" w:hAnsi="GHEA Grapalat"/>
          <w:b/>
          <w:i/>
        </w:rPr>
        <w:t>AMRHMD-GHAShDzB</w:t>
      </w:r>
      <w:r w:rsidRPr="0089289A">
        <w:rPr>
          <w:rFonts w:ascii="Sylfaen" w:hAnsi="Sylfaen" w:cs="Sylfaen"/>
          <w:b/>
          <w:lang w:val="hy-AM"/>
        </w:rPr>
        <w:t>-25/0</w:t>
      </w:r>
      <w:r w:rsidR="00D27E5C" w:rsidRPr="00D27E5C">
        <w:rPr>
          <w:rFonts w:ascii="Sylfaen" w:hAnsi="Sylfaen" w:cs="Sylfaen"/>
          <w:b/>
        </w:rPr>
        <w:t>2</w:t>
      </w:r>
    </w:p>
    <w:p w:rsidR="00656E85" w:rsidRPr="0089289A" w:rsidRDefault="00656E85" w:rsidP="00656E85">
      <w:pPr>
        <w:pStyle w:val="BodyTextIndent3"/>
        <w:widowControl w:val="0"/>
        <w:spacing w:after="160" w:line="240" w:lineRule="auto"/>
        <w:jc w:val="right"/>
        <w:rPr>
          <w:rFonts w:ascii="GHEA Grapalat" w:hAnsi="GHEA Grapalat" w:cs="Arial"/>
          <w:b/>
          <w:sz w:val="24"/>
          <w:szCs w:val="24"/>
          <w:lang w:val="hy-AM"/>
        </w:rPr>
      </w:pPr>
    </w:p>
    <w:p w:rsidR="00656E85" w:rsidRPr="00094180" w:rsidRDefault="00656E85" w:rsidP="00656E85">
      <w:pPr>
        <w:widowControl w:val="0"/>
        <w:spacing w:after="160"/>
        <w:ind w:left="567" w:right="565"/>
        <w:jc w:val="center"/>
        <w:rPr>
          <w:rFonts w:ascii="GHEA Grapalat" w:hAnsi="GHEA Grapalat"/>
          <w:b/>
          <w:lang w:val="hy-AM"/>
        </w:rPr>
      </w:pPr>
      <w:r>
        <w:rPr>
          <w:rFonts w:ascii="GHEA Grapalat" w:hAnsi="GHEA Grapalat"/>
          <w:b/>
        </w:rPr>
        <w:t>ЗАВЕРЕНИЕ</w:t>
      </w:r>
    </w:p>
    <w:p w:rsidR="00656E85" w:rsidRPr="009044F1" w:rsidRDefault="00656E85" w:rsidP="00656E85">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656E85" w:rsidRPr="00430541" w:rsidRDefault="00656E85" w:rsidP="00656E85">
      <w:pPr>
        <w:widowControl w:val="0"/>
        <w:jc w:val="both"/>
        <w:rPr>
          <w:rFonts w:ascii="GHEA Grapalat" w:hAnsi="GHEA Grapalat"/>
        </w:rPr>
      </w:pPr>
      <w:r w:rsidRPr="00DD2B43">
        <w:rPr>
          <w:rFonts w:ascii="GHEA Grapalat" w:hAnsi="GHEA Grapalat"/>
        </w:rPr>
        <w:t>________</w:t>
      </w:r>
      <w:r>
        <w:rPr>
          <w:rFonts w:ascii="GHEA Grapalat" w:hAnsi="GHEA Grapalat"/>
        </w:rPr>
        <w:t xml:space="preserve">_________________________________________________________________,                               </w:t>
      </w:r>
    </w:p>
    <w:p w:rsidR="00656E85" w:rsidRPr="00430541" w:rsidRDefault="00656E85" w:rsidP="00656E85">
      <w:pPr>
        <w:widowControl w:val="0"/>
        <w:spacing w:after="120"/>
        <w:jc w:val="both"/>
        <w:rPr>
          <w:rFonts w:ascii="GHEA Grapalat" w:hAnsi="GHEA Grapalat" w:cs="Arial"/>
          <w:sz w:val="16"/>
          <w:u w:val="single"/>
        </w:rPr>
      </w:pPr>
      <w:r>
        <w:rPr>
          <w:rFonts w:ascii="GHEA Grapalat" w:hAnsi="GHEA Grapalat"/>
          <w:sz w:val="16"/>
        </w:rPr>
        <w:t xml:space="preserve">                                       </w:t>
      </w:r>
      <w:r w:rsidRPr="00430541">
        <w:rPr>
          <w:rFonts w:ascii="GHEA Grapalat" w:hAnsi="GHEA Grapalat"/>
          <w:sz w:val="16"/>
        </w:rPr>
        <w:t>наименование участника</w:t>
      </w:r>
    </w:p>
    <w:p w:rsidR="00656E85" w:rsidRPr="0089289A" w:rsidDel="002B6B4A" w:rsidRDefault="00656E85" w:rsidP="00656E85">
      <w:pPr>
        <w:rPr>
          <w:del w:id="6" w:author="Inesa Kocharyan" w:date="2024-02-09T17:12:00Z"/>
          <w:rFonts w:ascii="Sylfaen" w:hAnsi="Sylfaen" w:cs="Sylfaen"/>
          <w:lang w:val="hy-AM"/>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w:t>
      </w:r>
      <w:r>
        <w:rPr>
          <w:rFonts w:ascii="GHEA Grapalat" w:hAnsi="GHEA Grapalat"/>
        </w:rPr>
        <w:t>запросе котировок</w:t>
      </w:r>
      <w:r w:rsidRPr="00DE3244">
        <w:rPr>
          <w:rFonts w:ascii="GHEA Grapalat" w:hAnsi="GHEA Grapalat"/>
        </w:rPr>
        <w:t xml:space="preserve"> </w:t>
      </w:r>
      <w:r w:rsidRPr="009044F1">
        <w:rPr>
          <w:rFonts w:ascii="GHEA Grapalat" w:hAnsi="GHEA Grapalat"/>
        </w:rPr>
        <w:t xml:space="preserve">под кодом </w:t>
      </w:r>
      <w:r>
        <w:rPr>
          <w:rFonts w:ascii="GHEA Grapalat" w:hAnsi="GHEA Grapalat"/>
          <w:i/>
        </w:rPr>
        <w:t>AMRHMD-GHAShDzB</w:t>
      </w:r>
      <w:r w:rsidRPr="00C6159D">
        <w:rPr>
          <w:rFonts w:ascii="Sylfaen" w:hAnsi="Sylfaen" w:cs="Sylfaen"/>
          <w:lang w:val="hy-AM"/>
        </w:rPr>
        <w:t>-25/0</w:t>
      </w:r>
      <w:r w:rsidR="00D27E5C" w:rsidRPr="00D27E5C">
        <w:rPr>
          <w:rFonts w:ascii="Sylfaen" w:hAnsi="Sylfaen" w:cs="Sylfaen"/>
        </w:rPr>
        <w:t>2</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rPr>
        <w:t>,</w:t>
      </w:r>
    </w:p>
    <w:p w:rsidR="00656E85" w:rsidRDefault="00656E85" w:rsidP="00656E85">
      <w:pPr>
        <w:widowControl w:val="0"/>
        <w:tabs>
          <w:tab w:val="left" w:pos="6804"/>
        </w:tabs>
        <w:jc w:val="center"/>
        <w:rPr>
          <w:rFonts w:ascii="GHEA Grapalat" w:hAnsi="GHEA Grapalat"/>
        </w:rPr>
      </w:pPr>
    </w:p>
    <w:p w:rsidR="00656E85" w:rsidRDefault="00656E85" w:rsidP="00656E85">
      <w:pPr>
        <w:widowControl w:val="0"/>
        <w:tabs>
          <w:tab w:val="left" w:pos="6804"/>
        </w:tabs>
        <w:jc w:val="center"/>
        <w:rPr>
          <w:rFonts w:ascii="GHEA Grapalat" w:hAnsi="GHEA Grapalat"/>
        </w:rPr>
      </w:pPr>
    </w:p>
    <w:p w:rsidR="00656E85" w:rsidRDefault="00656E85" w:rsidP="00656E85">
      <w:pPr>
        <w:widowControl w:val="0"/>
        <w:tabs>
          <w:tab w:val="left" w:pos="6804"/>
        </w:tabs>
        <w:jc w:val="center"/>
        <w:rPr>
          <w:rFonts w:ascii="GHEA Grapalat" w:hAnsi="GHEA Grapalat"/>
        </w:rPr>
      </w:pPr>
    </w:p>
    <w:p w:rsidR="00656E85" w:rsidRDefault="00656E85" w:rsidP="00656E85">
      <w:pPr>
        <w:widowControl w:val="0"/>
        <w:tabs>
          <w:tab w:val="left" w:pos="6804"/>
        </w:tabs>
        <w:jc w:val="center"/>
        <w:rPr>
          <w:rFonts w:ascii="GHEA Grapalat" w:hAnsi="GHEA Grapalat"/>
        </w:rPr>
      </w:pPr>
    </w:p>
    <w:p w:rsidR="00656E85" w:rsidRPr="00DD2B43" w:rsidRDefault="00656E85" w:rsidP="00656E8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56E85" w:rsidRPr="00567D3B" w:rsidRDefault="00656E85" w:rsidP="00656E85">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656E85" w:rsidRPr="008875C7" w:rsidRDefault="00656E85" w:rsidP="00656E85">
      <w:pPr>
        <w:widowControl w:val="0"/>
        <w:spacing w:after="160"/>
        <w:jc w:val="right"/>
        <w:rPr>
          <w:rFonts w:ascii="GHEA Grapalat" w:hAnsi="GHEA Grapalat"/>
        </w:rPr>
      </w:pPr>
    </w:p>
    <w:p w:rsidR="00656E85" w:rsidRPr="00D5443D" w:rsidRDefault="00656E85" w:rsidP="00656E85">
      <w:pPr>
        <w:widowControl w:val="0"/>
        <w:spacing w:after="160"/>
        <w:jc w:val="right"/>
        <w:rPr>
          <w:rFonts w:ascii="GHEA Grapalat" w:hAnsi="GHEA Grapalat"/>
        </w:rPr>
      </w:pPr>
      <w:r w:rsidRPr="009044F1">
        <w:rPr>
          <w:rFonts w:ascii="GHEA Grapalat" w:hAnsi="GHEA Grapalat"/>
        </w:rPr>
        <w:t>М. П.</w:t>
      </w:r>
    </w:p>
    <w:p w:rsidR="00656E85" w:rsidRDefault="00656E85" w:rsidP="00656E85">
      <w:pPr>
        <w:rPr>
          <w:rFonts w:ascii="GHEA Grapalat" w:hAnsi="GHEA Grapalat"/>
        </w:rPr>
      </w:pPr>
      <w:r>
        <w:rPr>
          <w:rFonts w:ascii="GHEA Grapalat" w:hAnsi="GHEA Grapalat"/>
        </w:rPr>
        <w:br w:type="page"/>
      </w:r>
    </w:p>
    <w:p w:rsidR="00656E85" w:rsidRDefault="00656E85" w:rsidP="00656E85">
      <w:pPr>
        <w:rPr>
          <w:ins w:id="7" w:author="Inesa Kocharyan" w:date="2025-03-21T20:04:00Z"/>
          <w:rFonts w:ascii="GHEA Grapalat" w:hAnsi="GHEA Grapalat"/>
          <w:b/>
        </w:rPr>
      </w:pPr>
    </w:p>
    <w:p w:rsidR="00656E85" w:rsidRDefault="00656E85" w:rsidP="00656E85">
      <w:pPr>
        <w:jc w:val="right"/>
        <w:rPr>
          <w:rFonts w:ascii="GHEA Grapalat" w:hAnsi="GHEA Grapalat"/>
          <w:b/>
        </w:rPr>
      </w:pPr>
      <w:r w:rsidRPr="002E2C90">
        <w:rPr>
          <w:rFonts w:ascii="GHEA Grapalat" w:hAnsi="GHEA Grapalat"/>
          <w:b/>
        </w:rPr>
        <w:t>Приложение 1.</w:t>
      </w:r>
      <w:r>
        <w:rPr>
          <w:rFonts w:ascii="GHEA Grapalat" w:hAnsi="GHEA Grapalat"/>
          <w:b/>
        </w:rPr>
        <w:t>5</w:t>
      </w:r>
      <w:r w:rsidRPr="002E2C90">
        <w:rPr>
          <w:rFonts w:ascii="GHEA Grapalat" w:hAnsi="GHEA Grapalat"/>
          <w:b/>
        </w:rPr>
        <w:t>**</w:t>
      </w:r>
      <w:r>
        <w:rPr>
          <w:rFonts w:ascii="GHEA Grapalat" w:hAnsi="GHEA Grapalat"/>
          <w:b/>
        </w:rPr>
        <w:t xml:space="preserve"> </w:t>
      </w:r>
    </w:p>
    <w:p w:rsidR="00656E85" w:rsidRPr="00D27E5C" w:rsidRDefault="00656E85" w:rsidP="00656E85">
      <w:pPr>
        <w:jc w:val="right"/>
        <w:rPr>
          <w:rFonts w:ascii="Sylfaen" w:hAnsi="Sylfaen" w:cs="Sylfaen"/>
          <w:b/>
        </w:rPr>
      </w:pPr>
      <w:r w:rsidRPr="004A2627">
        <w:rPr>
          <w:rFonts w:ascii="GHEA Grapalat" w:hAnsi="GHEA Grapalat"/>
          <w:b/>
        </w:rPr>
        <w:t>к Приглашению на запрос котировок</w:t>
      </w:r>
      <w:r w:rsidRPr="004A2627">
        <w:rPr>
          <w:rFonts w:ascii="GHEA Grapalat" w:hAnsi="GHEA Grapalat" w:cs="Arial"/>
          <w:b/>
        </w:rPr>
        <w:br/>
      </w:r>
      <w:r w:rsidRPr="004A2627">
        <w:rPr>
          <w:rFonts w:ascii="GHEA Grapalat" w:hAnsi="GHEA Grapalat"/>
          <w:b/>
        </w:rPr>
        <w:t xml:space="preserve">под кодом </w:t>
      </w:r>
      <w:r w:rsidRPr="0089289A">
        <w:rPr>
          <w:rFonts w:ascii="GHEA Grapalat" w:hAnsi="GHEA Grapalat"/>
          <w:b/>
          <w:i/>
        </w:rPr>
        <w:t>AMRHMD</w:t>
      </w:r>
      <w:r w:rsidRPr="004A2627">
        <w:rPr>
          <w:rFonts w:ascii="GHEA Grapalat" w:hAnsi="GHEA Grapalat"/>
          <w:b/>
          <w:i/>
        </w:rPr>
        <w:t>-</w:t>
      </w:r>
      <w:r w:rsidRPr="0089289A">
        <w:rPr>
          <w:rFonts w:ascii="GHEA Grapalat" w:hAnsi="GHEA Grapalat"/>
          <w:b/>
          <w:i/>
        </w:rPr>
        <w:t>GHAShDzB</w:t>
      </w:r>
      <w:r w:rsidRPr="0089289A">
        <w:rPr>
          <w:rFonts w:ascii="Sylfaen" w:hAnsi="Sylfaen" w:cs="Sylfaen"/>
          <w:b/>
          <w:lang w:val="hy-AM"/>
        </w:rPr>
        <w:t>-25/0</w:t>
      </w:r>
      <w:r w:rsidR="00D27E5C" w:rsidRPr="00D27E5C">
        <w:rPr>
          <w:rFonts w:ascii="Sylfaen" w:hAnsi="Sylfaen" w:cs="Sylfaen"/>
          <w:b/>
        </w:rPr>
        <w:t>2</w:t>
      </w:r>
    </w:p>
    <w:p w:rsidR="00656E85" w:rsidRDefault="00656E85" w:rsidP="00656E85">
      <w:pPr>
        <w:ind w:left="360" w:hanging="360"/>
        <w:jc w:val="center"/>
        <w:rPr>
          <w:rFonts w:ascii="GHEA Grapalat" w:hAnsi="GHEA Grapalat"/>
          <w:b/>
          <w:lang w:val="hy-AM"/>
        </w:rPr>
      </w:pP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27E5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D27E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D27E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D27E5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27E5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D27E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D27E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D27E5C"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D27E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D27E5C"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5D151C">
              <w:rPr>
                <w:rFonts w:ascii="GHEA Grapalat" w:eastAsia="GHEA Grapalat" w:hAnsi="GHEA Grapalat" w:cs="GHEA Grapalat"/>
                <w:color w:val="000000"/>
              </w:rPr>
              <w:lastRenderedPageBreak/>
              <w:t>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D27E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D27E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Наименование </w:t>
            </w:r>
            <w:r>
              <w:rPr>
                <w:rFonts w:ascii="GHEA Grapalat" w:eastAsia="GHEA Grapalat" w:hAnsi="GHEA Grapalat" w:cs="GHEA Grapalat"/>
                <w:color w:val="000000"/>
              </w:rPr>
              <w:lastRenderedPageBreak/>
              <w:t>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92E73">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92E73">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92E73">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92E73">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025C08" w:rsidRPr="00DC619D" w:rsidRDefault="00025C08" w:rsidP="00025C0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025C08" w:rsidRPr="00D27E5C" w:rsidRDefault="00025C08" w:rsidP="00025C08">
      <w:pPr>
        <w:jc w:val="right"/>
        <w:rPr>
          <w:rFonts w:ascii="Sylfaen" w:hAnsi="Sylfaen" w:cs="Sylfaen"/>
          <w:b/>
        </w:rPr>
      </w:pPr>
      <w:r w:rsidRPr="004A2627">
        <w:rPr>
          <w:rFonts w:ascii="GHEA Grapalat" w:hAnsi="GHEA Grapalat"/>
          <w:b/>
        </w:rPr>
        <w:t>к Приглашению на запрос котировок</w:t>
      </w:r>
      <w:r w:rsidRPr="004A2627">
        <w:rPr>
          <w:rFonts w:ascii="GHEA Grapalat" w:hAnsi="GHEA Grapalat" w:cs="Arial"/>
          <w:b/>
        </w:rPr>
        <w:br/>
      </w:r>
      <w:r w:rsidRPr="004A2627">
        <w:rPr>
          <w:rFonts w:ascii="GHEA Grapalat" w:hAnsi="GHEA Grapalat"/>
          <w:b/>
        </w:rPr>
        <w:t xml:space="preserve">под кодом </w:t>
      </w:r>
      <w:r w:rsidRPr="0089289A">
        <w:rPr>
          <w:rFonts w:ascii="GHEA Grapalat" w:hAnsi="GHEA Grapalat"/>
          <w:b/>
          <w:i/>
        </w:rPr>
        <w:t>AMRHMD</w:t>
      </w:r>
      <w:r w:rsidRPr="004A2627">
        <w:rPr>
          <w:rFonts w:ascii="GHEA Grapalat" w:hAnsi="GHEA Grapalat"/>
          <w:b/>
          <w:i/>
        </w:rPr>
        <w:t>-</w:t>
      </w:r>
      <w:r w:rsidRPr="0089289A">
        <w:rPr>
          <w:rFonts w:ascii="GHEA Grapalat" w:hAnsi="GHEA Grapalat"/>
          <w:b/>
          <w:i/>
        </w:rPr>
        <w:t>GHAShDzB</w:t>
      </w:r>
      <w:r w:rsidRPr="0089289A">
        <w:rPr>
          <w:rFonts w:ascii="Sylfaen" w:hAnsi="Sylfaen" w:cs="Sylfaen"/>
          <w:b/>
          <w:lang w:val="hy-AM"/>
        </w:rPr>
        <w:t>-25/0</w:t>
      </w:r>
      <w:r w:rsidR="00D27E5C" w:rsidRPr="00D27E5C">
        <w:rPr>
          <w:rFonts w:ascii="Sylfaen" w:hAnsi="Sylfaen" w:cs="Sylfaen"/>
          <w:b/>
        </w:rPr>
        <w:t>2</w:t>
      </w:r>
    </w:p>
    <w:p w:rsidR="00025C08" w:rsidRPr="0089289A" w:rsidRDefault="00025C08" w:rsidP="00025C08">
      <w:pPr>
        <w:widowControl w:val="0"/>
        <w:spacing w:after="120"/>
        <w:ind w:firstLine="567"/>
        <w:jc w:val="center"/>
        <w:rPr>
          <w:rFonts w:ascii="GHEA Grapalat" w:hAnsi="GHEA Grapalat"/>
          <w:lang w:val="hy-AM"/>
        </w:rPr>
      </w:pPr>
    </w:p>
    <w:p w:rsidR="00025C08" w:rsidRPr="009044F1" w:rsidRDefault="00025C08" w:rsidP="00025C0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025C08" w:rsidRPr="009044F1" w:rsidRDefault="00025C08" w:rsidP="00025C08">
      <w:pPr>
        <w:widowControl w:val="0"/>
        <w:spacing w:after="120"/>
        <w:ind w:firstLine="567"/>
        <w:jc w:val="center"/>
        <w:rPr>
          <w:rFonts w:ascii="GHEA Grapalat" w:hAnsi="GHEA Grapalat"/>
        </w:rPr>
      </w:pPr>
    </w:p>
    <w:p w:rsidR="00025C08" w:rsidRPr="000F6C24" w:rsidRDefault="00025C08" w:rsidP="00025C0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sidRPr="0089289A">
        <w:rPr>
          <w:rFonts w:ascii="GHEA Grapalat" w:hAnsi="GHEA Grapalat"/>
          <w:b/>
          <w:i/>
        </w:rPr>
        <w:t>AMRHMD</w:t>
      </w:r>
      <w:r w:rsidRPr="004A2627">
        <w:rPr>
          <w:rFonts w:ascii="GHEA Grapalat" w:hAnsi="GHEA Grapalat"/>
          <w:b/>
          <w:i/>
        </w:rPr>
        <w:t>-</w:t>
      </w:r>
      <w:r w:rsidRPr="0089289A">
        <w:rPr>
          <w:rFonts w:ascii="GHEA Grapalat" w:hAnsi="GHEA Grapalat"/>
          <w:b/>
          <w:i/>
        </w:rPr>
        <w:t>GHAShDzB</w:t>
      </w:r>
      <w:r w:rsidRPr="0089289A">
        <w:rPr>
          <w:rFonts w:ascii="Sylfaen" w:hAnsi="Sylfaen" w:cs="Sylfaen"/>
          <w:b/>
          <w:lang w:val="hy-AM"/>
        </w:rPr>
        <w:t>-25/0</w:t>
      </w:r>
      <w:r w:rsidR="00D27E5C" w:rsidRPr="00D27E5C">
        <w:rPr>
          <w:rFonts w:ascii="Sylfaen" w:hAnsi="Sylfaen" w:cs="Sylfaen"/>
          <w:b/>
        </w:rPr>
        <w:t>2</w:t>
      </w:r>
      <w:r w:rsidRPr="005744FC">
        <w:rPr>
          <w:rFonts w:ascii="GHEA Grapalat" w:hAnsi="GHEA Grapalat"/>
          <w:spacing w:val="-6"/>
        </w:rPr>
        <w:t>,</w:t>
      </w:r>
      <w:r w:rsidRPr="009044F1">
        <w:rPr>
          <w:rFonts w:ascii="GHEA Grapalat" w:hAnsi="GHEA Grapalat"/>
        </w:rPr>
        <w:t xml:space="preserve"> </w:t>
      </w:r>
    </w:p>
    <w:p w:rsidR="00025C08" w:rsidRPr="008842CE" w:rsidRDefault="00025C08" w:rsidP="00025C08">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025C08" w:rsidRPr="009044F1" w:rsidRDefault="00025C08" w:rsidP="00025C0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025C08" w:rsidRPr="009044F1" w:rsidRDefault="00025C08" w:rsidP="00025C08">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025C08" w:rsidRPr="009044F1" w:rsidRDefault="00025C08" w:rsidP="00025C08">
      <w:pPr>
        <w:widowControl w:val="0"/>
        <w:spacing w:after="160"/>
        <w:jc w:val="right"/>
        <w:rPr>
          <w:rFonts w:ascii="GHEA Grapalat" w:hAnsi="GHEA Grapalat"/>
        </w:rPr>
      </w:pPr>
      <w:r w:rsidRPr="009044F1">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3"/>
        <w:gridCol w:w="1844"/>
        <w:gridCol w:w="1843"/>
        <w:gridCol w:w="1617"/>
        <w:gridCol w:w="1448"/>
      </w:tblGrid>
      <w:tr w:rsidR="00025C08" w:rsidRPr="005744FC" w:rsidTr="004C3517">
        <w:trPr>
          <w:trHeight w:val="916"/>
          <w:jc w:val="center"/>
        </w:trPr>
        <w:tc>
          <w:tcPr>
            <w:tcW w:w="1083" w:type="dxa"/>
            <w:tcBorders>
              <w:top w:val="single" w:sz="4" w:space="0" w:color="auto"/>
              <w:left w:val="single" w:sz="4" w:space="0" w:color="auto"/>
              <w:right w:val="single" w:sz="4" w:space="0" w:color="auto"/>
            </w:tcBorders>
            <w:vAlign w:val="center"/>
          </w:tcPr>
          <w:p w:rsidR="00025C08" w:rsidRPr="005744FC" w:rsidRDefault="00025C08" w:rsidP="004B6EE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844" w:type="dxa"/>
            <w:tcBorders>
              <w:top w:val="single" w:sz="4" w:space="0" w:color="auto"/>
              <w:left w:val="single" w:sz="4" w:space="0" w:color="auto"/>
              <w:right w:val="single" w:sz="4" w:space="0" w:color="auto"/>
            </w:tcBorders>
            <w:vAlign w:val="center"/>
          </w:tcPr>
          <w:p w:rsidR="00025C08" w:rsidRPr="005744FC" w:rsidRDefault="00025C08" w:rsidP="004B6EED">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Pr>
                <w:rFonts w:ascii="GHEA Grapalat" w:hAnsi="GHEA Grapalat"/>
                <w:b/>
                <w:sz w:val="20"/>
                <w:szCs w:val="20"/>
              </w:rPr>
              <w:t>работы</w:t>
            </w:r>
          </w:p>
        </w:tc>
        <w:tc>
          <w:tcPr>
            <w:tcW w:w="1843" w:type="dxa"/>
            <w:tcBorders>
              <w:top w:val="single" w:sz="4" w:space="0" w:color="auto"/>
              <w:left w:val="single" w:sz="4" w:space="0" w:color="auto"/>
              <w:right w:val="single" w:sz="4" w:space="0" w:color="auto"/>
            </w:tcBorders>
            <w:vAlign w:val="center"/>
          </w:tcPr>
          <w:p w:rsidR="00025C08" w:rsidRPr="00CE62D4" w:rsidRDefault="00025C08" w:rsidP="004B6EE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25C08" w:rsidRPr="005744FC" w:rsidRDefault="00025C08" w:rsidP="004B6EED">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w:t>
            </w:r>
            <w:r>
              <w:rPr>
                <w:rFonts w:ascii="GHEA Grapalat" w:hAnsi="GHEA Grapalat"/>
                <w:sz w:val="16"/>
                <w:szCs w:val="16"/>
              </w:rPr>
              <w:t>ГНКО</w:t>
            </w:r>
            <w:r w:rsidRPr="00CE62D4">
              <w:rPr>
                <w:rFonts w:ascii="GHEA Grapalat" w:hAnsi="GHEA Grapalat"/>
                <w:sz w:val="16"/>
                <w:szCs w:val="16"/>
              </w:rPr>
              <w:t>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025C08" w:rsidRDefault="00025C08" w:rsidP="004B6EED">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p>
          <w:p w:rsidR="00025C08" w:rsidRPr="005744FC" w:rsidRDefault="00025C08" w:rsidP="004B6EE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025C08" w:rsidRPr="005744FC" w:rsidRDefault="00025C08" w:rsidP="004B6EED">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25C08" w:rsidRPr="005744FC" w:rsidRDefault="00025C08" w:rsidP="004B6EE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25C08" w:rsidRPr="005744FC" w:rsidTr="004C3517">
        <w:trPr>
          <w:jc w:val="center"/>
        </w:trPr>
        <w:tc>
          <w:tcPr>
            <w:tcW w:w="1083" w:type="dxa"/>
            <w:tcBorders>
              <w:top w:val="single" w:sz="4" w:space="0" w:color="auto"/>
              <w:left w:val="single" w:sz="4" w:space="0" w:color="auto"/>
              <w:bottom w:val="single" w:sz="4" w:space="0" w:color="auto"/>
              <w:right w:val="single" w:sz="4" w:space="0" w:color="auto"/>
            </w:tcBorders>
            <w:shd w:val="clear" w:color="auto" w:fill="99CCFF"/>
            <w:vAlign w:val="center"/>
          </w:tcPr>
          <w:p w:rsidR="00025C08" w:rsidRPr="005744FC" w:rsidRDefault="00025C08" w:rsidP="004B6EED">
            <w:pPr>
              <w:widowControl w:val="0"/>
              <w:jc w:val="center"/>
              <w:rPr>
                <w:rFonts w:ascii="GHEA Grapalat" w:hAnsi="GHEA Grapalat"/>
                <w:b/>
                <w:i/>
                <w:sz w:val="20"/>
                <w:szCs w:val="20"/>
              </w:rPr>
            </w:pPr>
            <w:r w:rsidRPr="005744FC">
              <w:rPr>
                <w:rFonts w:ascii="GHEA Grapalat" w:hAnsi="GHEA Grapalat"/>
                <w:b/>
                <w:i/>
                <w:sz w:val="20"/>
                <w:szCs w:val="20"/>
              </w:rPr>
              <w:t>1</w:t>
            </w:r>
          </w:p>
        </w:tc>
        <w:tc>
          <w:tcPr>
            <w:tcW w:w="1844" w:type="dxa"/>
            <w:tcBorders>
              <w:top w:val="single" w:sz="4" w:space="0" w:color="auto"/>
              <w:left w:val="single" w:sz="4" w:space="0" w:color="auto"/>
              <w:bottom w:val="single" w:sz="4" w:space="0" w:color="auto"/>
              <w:right w:val="single" w:sz="4" w:space="0" w:color="auto"/>
            </w:tcBorders>
            <w:shd w:val="clear" w:color="auto" w:fill="99CCFF"/>
          </w:tcPr>
          <w:p w:rsidR="00025C08" w:rsidRPr="005744FC" w:rsidRDefault="00025C08" w:rsidP="004B6EE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025C08" w:rsidRPr="005744FC" w:rsidRDefault="00025C08" w:rsidP="004B6EED">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025C08" w:rsidRPr="00CE62D4" w:rsidRDefault="00025C08" w:rsidP="004B6EE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025C08" w:rsidRPr="005744FC" w:rsidRDefault="00025C08" w:rsidP="004B6EE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27E5C" w:rsidRPr="005744FC" w:rsidTr="004C3517">
        <w:trPr>
          <w:cantSplit/>
          <w:trHeight w:val="1134"/>
          <w:jc w:val="center"/>
        </w:trPr>
        <w:tc>
          <w:tcPr>
            <w:tcW w:w="1083" w:type="dxa"/>
            <w:tcBorders>
              <w:top w:val="single" w:sz="4" w:space="0" w:color="auto"/>
              <w:left w:val="single" w:sz="4" w:space="0" w:color="auto"/>
              <w:bottom w:val="single" w:sz="4" w:space="0" w:color="auto"/>
              <w:right w:val="single" w:sz="4" w:space="0" w:color="auto"/>
            </w:tcBorders>
            <w:vAlign w:val="center"/>
          </w:tcPr>
          <w:p w:rsidR="00D27E5C" w:rsidRPr="005744FC" w:rsidRDefault="00D27E5C" w:rsidP="00D27E5C">
            <w:pPr>
              <w:widowControl w:val="0"/>
              <w:jc w:val="center"/>
              <w:rPr>
                <w:rFonts w:ascii="GHEA Grapalat" w:hAnsi="GHEA Grapalat"/>
                <w:b/>
                <w:bCs/>
                <w:sz w:val="20"/>
                <w:szCs w:val="20"/>
              </w:rPr>
            </w:pPr>
            <w:r w:rsidRPr="005744FC">
              <w:rPr>
                <w:rFonts w:ascii="GHEA Grapalat" w:hAnsi="GHEA Grapalat"/>
                <w:b/>
                <w:sz w:val="20"/>
                <w:szCs w:val="20"/>
              </w:rPr>
              <w:t>1</w:t>
            </w:r>
          </w:p>
        </w:tc>
        <w:tc>
          <w:tcPr>
            <w:tcW w:w="1844" w:type="dxa"/>
            <w:tcBorders>
              <w:top w:val="single" w:sz="4" w:space="0" w:color="auto"/>
              <w:left w:val="single" w:sz="4" w:space="0" w:color="auto"/>
              <w:bottom w:val="single" w:sz="4" w:space="0" w:color="auto"/>
              <w:right w:val="single" w:sz="4" w:space="0" w:color="auto"/>
            </w:tcBorders>
            <w:vAlign w:val="center"/>
          </w:tcPr>
          <w:p w:rsidR="00D27E5C" w:rsidRPr="009044F1" w:rsidRDefault="00D27E5C" w:rsidP="00D27E5C">
            <w:pPr>
              <w:pStyle w:val="BodyTextIndent2"/>
              <w:widowControl w:val="0"/>
              <w:spacing w:after="120" w:line="240" w:lineRule="auto"/>
              <w:ind w:firstLine="0"/>
              <w:rPr>
                <w:rFonts w:ascii="GHEA Grapalat" w:hAnsi="GHEA Grapalat"/>
                <w:sz w:val="24"/>
                <w:szCs w:val="24"/>
                <w:u w:val="single"/>
                <w:vertAlign w:val="subscript"/>
              </w:rPr>
            </w:pPr>
            <w:r w:rsidRPr="0022476C">
              <w:rPr>
                <w:rStyle w:val="anegp0gi0b9av8jahpyh"/>
                <w:rFonts w:ascii="Cambria" w:hAnsi="Cambria" w:cs="Cambria"/>
              </w:rPr>
              <w:t>Текущие ремонтные работы лаборатории физики ГНКО "средняя школа Ранчпар Араратской области РА"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27E5C" w:rsidRPr="005744FC" w:rsidRDefault="00D27E5C" w:rsidP="00D27E5C">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27E5C" w:rsidRPr="005744FC" w:rsidRDefault="00D27E5C" w:rsidP="00D27E5C">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27E5C" w:rsidRPr="005744FC" w:rsidRDefault="00D27E5C" w:rsidP="00D27E5C">
            <w:pPr>
              <w:widowControl w:val="0"/>
              <w:jc w:val="center"/>
              <w:rPr>
                <w:rFonts w:ascii="GHEA Grapalat" w:hAnsi="GHEA Grapalat"/>
                <w:sz w:val="20"/>
                <w:szCs w:val="20"/>
              </w:rPr>
            </w:pPr>
          </w:p>
        </w:tc>
      </w:tr>
    </w:tbl>
    <w:p w:rsidR="00025C08" w:rsidRPr="00DD2B43" w:rsidRDefault="00025C08" w:rsidP="00025C08">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25C08" w:rsidRPr="00567D3B" w:rsidRDefault="00025C08" w:rsidP="00025C0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025C08" w:rsidRPr="00D3436F" w:rsidRDefault="00025C08" w:rsidP="00025C08">
      <w:pPr>
        <w:widowControl w:val="0"/>
        <w:spacing w:after="160"/>
        <w:jc w:val="both"/>
        <w:rPr>
          <w:rFonts w:ascii="GHEA Grapalat" w:hAnsi="GHEA Grapalat"/>
          <w:lang w:val="es-ES"/>
        </w:rPr>
      </w:pPr>
    </w:p>
    <w:p w:rsidR="00025C08" w:rsidRPr="000F6C24" w:rsidRDefault="00025C08" w:rsidP="00025C08">
      <w:pPr>
        <w:widowControl w:val="0"/>
        <w:spacing w:after="160"/>
        <w:jc w:val="right"/>
        <w:rPr>
          <w:rFonts w:ascii="GHEA Grapalat" w:hAnsi="GHEA Grapalat"/>
        </w:rPr>
      </w:pPr>
      <w:r w:rsidRPr="009044F1">
        <w:rPr>
          <w:rFonts w:ascii="GHEA Grapalat" w:hAnsi="GHEA Grapalat"/>
        </w:rPr>
        <w:t>М. П.</w:t>
      </w:r>
    </w:p>
    <w:p w:rsidR="004C3517" w:rsidRDefault="00025C08">
      <w:pPr>
        <w:rPr>
          <w:rFonts w:ascii="GHEA Grapalat" w:hAnsi="GHEA Grapalat"/>
          <w:b/>
        </w:rPr>
      </w:pPr>
      <w:r>
        <w:rPr>
          <w:rFonts w:ascii="GHEA Grapalat" w:hAnsi="GHEA Grapalat"/>
          <w:b/>
        </w:rPr>
        <w:br w:type="page"/>
      </w:r>
      <w:r w:rsidR="004C3517">
        <w:rPr>
          <w:rFonts w:ascii="GHEA Grapalat" w:hAnsi="GHEA Grapalat"/>
          <w:b/>
        </w:rPr>
        <w:lastRenderedPageBreak/>
        <w:br w:type="page"/>
      </w:r>
    </w:p>
    <w:p w:rsidR="00511557" w:rsidRPr="002E4BC5" w:rsidRDefault="00511557" w:rsidP="00511557">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2E4BC5">
        <w:rPr>
          <w:rFonts w:ascii="GHEA Grapalat" w:hAnsi="GHEA Grapalat"/>
          <w:i/>
          <w:sz w:val="22"/>
          <w:szCs w:val="22"/>
        </w:rPr>
        <w:t>2</w:t>
      </w:r>
    </w:p>
    <w:p w:rsidR="00511557" w:rsidRPr="00511557" w:rsidRDefault="00511557" w:rsidP="00511557">
      <w:pPr>
        <w:jc w:val="right"/>
        <w:rPr>
          <w:rFonts w:ascii="Sylfaen" w:hAnsi="Sylfaen" w:cs="Sylfaen"/>
        </w:rPr>
      </w:pPr>
      <w:r w:rsidRPr="00511557">
        <w:rPr>
          <w:rFonts w:ascii="GHEA Grapalat" w:hAnsi="GHEA Grapalat"/>
        </w:rPr>
        <w:t>к Приглашению на запрос котировок</w:t>
      </w:r>
      <w:r w:rsidRPr="00511557">
        <w:rPr>
          <w:rFonts w:ascii="GHEA Grapalat" w:hAnsi="GHEA Grapalat" w:cs="Arial"/>
        </w:rPr>
        <w:br/>
      </w:r>
      <w:r w:rsidRPr="00511557">
        <w:rPr>
          <w:rFonts w:ascii="GHEA Grapalat" w:hAnsi="GHEA Grapalat"/>
        </w:rPr>
        <w:t xml:space="preserve">под кодом </w:t>
      </w:r>
      <w:r w:rsidRPr="00511557">
        <w:rPr>
          <w:rFonts w:ascii="GHEA Grapalat" w:hAnsi="GHEA Grapalat"/>
          <w:i/>
        </w:rPr>
        <w:t>AMRHMD-GHAShDzB</w:t>
      </w:r>
      <w:r w:rsidRPr="00511557">
        <w:rPr>
          <w:rFonts w:ascii="Sylfaen" w:hAnsi="Sylfaen" w:cs="Sylfaen"/>
          <w:lang w:val="hy-AM"/>
        </w:rPr>
        <w:t>-25/0</w:t>
      </w:r>
      <w:r w:rsidRPr="00511557">
        <w:rPr>
          <w:rFonts w:ascii="Sylfaen" w:hAnsi="Sylfaen" w:cs="Sylfaen"/>
        </w:rPr>
        <w:t>2</w:t>
      </w:r>
    </w:p>
    <w:p w:rsidR="00511557" w:rsidRPr="00511557" w:rsidRDefault="00511557" w:rsidP="00511557">
      <w:pPr>
        <w:widowControl w:val="0"/>
        <w:spacing w:after="160"/>
        <w:jc w:val="center"/>
        <w:rPr>
          <w:rFonts w:ascii="GHEA Grapalat" w:hAnsi="GHEA Grapalat"/>
          <w:b/>
          <w:sz w:val="22"/>
          <w:szCs w:val="22"/>
          <w:lang w:val="hy-AM"/>
        </w:rPr>
      </w:pPr>
    </w:p>
    <w:p w:rsidR="00511557" w:rsidRPr="00B138F3" w:rsidRDefault="00511557" w:rsidP="00511557">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511557" w:rsidRPr="00B138F3" w:rsidRDefault="00511557" w:rsidP="00511557">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511557" w:rsidRPr="00B138F3" w:rsidTr="00DF6F99">
        <w:tc>
          <w:tcPr>
            <w:tcW w:w="4786" w:type="dxa"/>
          </w:tcPr>
          <w:p w:rsidR="00511557" w:rsidRPr="00B138F3" w:rsidRDefault="00511557" w:rsidP="00DF6F99">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Pr>
                <w:rFonts w:ascii="GHEA Grapalat" w:hAnsi="GHEA Grapalat"/>
                <w:sz w:val="22"/>
                <w:szCs w:val="22"/>
              </w:rPr>
              <w:t>Масис</w:t>
            </w:r>
          </w:p>
        </w:tc>
        <w:tc>
          <w:tcPr>
            <w:tcW w:w="4500" w:type="dxa"/>
          </w:tcPr>
          <w:p w:rsidR="00511557" w:rsidRPr="00B138F3" w:rsidRDefault="00511557" w:rsidP="00DF6F99">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rsidR="00511557" w:rsidRPr="00B138F3" w:rsidRDefault="00511557" w:rsidP="00511557">
      <w:pPr>
        <w:widowControl w:val="0"/>
        <w:spacing w:after="160"/>
        <w:rPr>
          <w:rFonts w:ascii="GHEA Grapalat" w:hAnsi="GHEA Grapalat" w:cs="GHEA Grapalat"/>
          <w:b/>
          <w:sz w:val="22"/>
          <w:szCs w:val="22"/>
        </w:rPr>
      </w:pPr>
    </w:p>
    <w:p w:rsidR="00511557" w:rsidRPr="00B138F3" w:rsidRDefault="00511557" w:rsidP="0051155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511557" w:rsidRPr="00985A25" w:rsidRDefault="00511557" w:rsidP="00511557">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511557" w:rsidRPr="00985A25" w:rsidRDefault="00511557" w:rsidP="00511557">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511557" w:rsidRPr="00B138F3" w:rsidRDefault="00511557" w:rsidP="00511557">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511557" w:rsidRPr="00B138F3" w:rsidRDefault="00511557" w:rsidP="00511557">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11557" w:rsidRPr="00B138F3" w:rsidRDefault="00511557" w:rsidP="00511557">
      <w:pPr>
        <w:widowControl w:val="0"/>
        <w:spacing w:after="160"/>
        <w:ind w:firstLine="709"/>
        <w:jc w:val="both"/>
        <w:rPr>
          <w:rFonts w:ascii="GHEA Grapalat" w:hAnsi="GHEA Grapalat" w:cs="GHEA Grapalat"/>
          <w:sz w:val="22"/>
          <w:szCs w:val="22"/>
        </w:rPr>
      </w:pPr>
    </w:p>
    <w:p w:rsidR="00511557" w:rsidRPr="00B138F3" w:rsidRDefault="00511557" w:rsidP="00511557">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511557" w:rsidRPr="008F3092" w:rsidRDefault="00511557" w:rsidP="0051155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B138F3">
        <w:rPr>
          <w:rFonts w:ascii="GHEA Grapalat" w:hAnsi="GHEA Grapalat"/>
          <w:spacing w:val="-6"/>
        </w:rPr>
        <w:t xml:space="preserve">Компания участвует в организованной </w:t>
      </w:r>
      <w:r>
        <w:rPr>
          <w:rFonts w:ascii="GHEA Grapalat" w:hAnsi="GHEA Grapalat"/>
        </w:rPr>
        <w:t>«</w:t>
      </w:r>
      <w:r w:rsidRPr="008476D1">
        <w:rPr>
          <w:rFonts w:ascii="GHEA Grapalat" w:hAnsi="GHEA Grapalat"/>
        </w:rPr>
        <w:t>Средняя школа Ранчпар Араратского марза РА</w:t>
      </w:r>
      <w:r>
        <w:rPr>
          <w:rFonts w:ascii="GHEA Grapalat" w:hAnsi="GHEA Grapalat"/>
        </w:rPr>
        <w:t>»</w:t>
      </w:r>
      <w:r w:rsidRPr="008476D1">
        <w:rPr>
          <w:rFonts w:ascii="GHEA Grapalat" w:hAnsi="GHEA Grapalat"/>
        </w:rPr>
        <w:t xml:space="preserve"> ГН</w:t>
      </w:r>
      <w:r>
        <w:rPr>
          <w:rFonts w:ascii="GHEA Grapalat" w:hAnsi="GHEA Grapalat"/>
        </w:rPr>
        <w:t>К</w:t>
      </w:r>
      <w:r w:rsidRPr="008476D1">
        <w:rPr>
          <w:rFonts w:ascii="GHEA Grapalat" w:hAnsi="GHEA Grapalat"/>
        </w:rPr>
        <w:t>О</w:t>
      </w:r>
      <w:r>
        <w:rPr>
          <w:rFonts w:ascii="Sylfaen" w:hAnsi="Sylfaen" w:cs="Sylfaen"/>
        </w:rPr>
        <w:t xml:space="preserve">   </w:t>
      </w:r>
      <w:r w:rsidRPr="00B138F3">
        <w:rPr>
          <w:rFonts w:ascii="GHEA Grapalat" w:hAnsi="GHEA Grapalat"/>
          <w:spacing w:val="-6"/>
        </w:rPr>
        <w:t xml:space="preserve">(далее — Заказчик) </w:t>
      </w:r>
      <w:r>
        <w:rPr>
          <w:rFonts w:ascii="Sylfaen" w:hAnsi="Sylfaen" w:cs="Sylfaen"/>
        </w:rPr>
        <w:t xml:space="preserve">  </w:t>
      </w:r>
      <w:r w:rsidRPr="00B138F3">
        <w:rPr>
          <w:rFonts w:ascii="GHEA Grapalat" w:hAnsi="GHEA Grapalat"/>
        </w:rPr>
        <w:t>процедуре закупок под кодом</w:t>
      </w:r>
      <w:r w:rsidRPr="00511557">
        <w:rPr>
          <w:rFonts w:ascii="GHEA Grapalat" w:hAnsi="GHEA Grapalat"/>
          <w:i/>
        </w:rPr>
        <w:t xml:space="preserve"> AMRHMD-GHAShDzB</w:t>
      </w:r>
      <w:r w:rsidRPr="00511557">
        <w:rPr>
          <w:rFonts w:ascii="Sylfaen" w:hAnsi="Sylfaen" w:cs="Sylfaen"/>
          <w:lang w:val="hy-AM"/>
        </w:rPr>
        <w:t>-25/0</w:t>
      </w:r>
      <w:r w:rsidRPr="00511557">
        <w:rPr>
          <w:rFonts w:ascii="Sylfaen" w:hAnsi="Sylfaen" w:cs="Sylfaen"/>
        </w:rPr>
        <w:t>2</w:t>
      </w:r>
    </w:p>
    <w:p w:rsidR="00511557" w:rsidRPr="00B138F3" w:rsidRDefault="00511557" w:rsidP="00511557">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511557" w:rsidRPr="00B138F3" w:rsidRDefault="00511557" w:rsidP="00511557">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511557" w:rsidRPr="00B138F3" w:rsidRDefault="00511557" w:rsidP="00511557">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511557" w:rsidRPr="00B138F3"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511557" w:rsidRPr="00B138F3" w:rsidDel="00A13215" w:rsidRDefault="00511557" w:rsidP="0051155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511557" w:rsidRPr="00EC1F84" w:rsidRDefault="00511557" w:rsidP="00511557">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511557" w:rsidRPr="00230D36" w:rsidRDefault="00511557" w:rsidP="00511557">
      <w:pPr>
        <w:widowControl w:val="0"/>
        <w:spacing w:after="160"/>
        <w:ind w:firstLine="567"/>
        <w:jc w:val="center"/>
        <w:rPr>
          <w:rFonts w:ascii="GHEA Grapalat" w:hAnsi="GHEA Grapalat"/>
          <w:b/>
          <w:sz w:val="22"/>
          <w:szCs w:val="22"/>
        </w:rPr>
      </w:pPr>
    </w:p>
    <w:p w:rsidR="00511557" w:rsidRPr="00B138F3" w:rsidRDefault="00511557" w:rsidP="00511557">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511557" w:rsidRPr="00B138F3" w:rsidRDefault="00511557" w:rsidP="00511557">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511557" w:rsidRPr="00B138F3" w:rsidRDefault="00511557" w:rsidP="00511557">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511557" w:rsidRPr="00B138F3" w:rsidRDefault="00511557" w:rsidP="00511557">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511557" w:rsidRPr="00B138F3" w:rsidRDefault="00511557" w:rsidP="0051155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511557" w:rsidRPr="002E4BC5" w:rsidRDefault="00511557" w:rsidP="00511557">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511557" w:rsidRPr="002E4BC5" w:rsidRDefault="00511557" w:rsidP="00511557">
      <w:pPr>
        <w:widowControl w:val="0"/>
        <w:spacing w:after="160"/>
        <w:ind w:right="4250"/>
        <w:jc w:val="center"/>
        <w:rPr>
          <w:rFonts w:ascii="GHEA Grapalat" w:hAnsi="GHEA Grapalat"/>
          <w:sz w:val="22"/>
          <w:szCs w:val="22"/>
          <w:vertAlign w:val="superscript"/>
        </w:rPr>
      </w:pPr>
    </w:p>
    <w:p w:rsidR="00511557" w:rsidRPr="00EC1F84" w:rsidRDefault="00511557" w:rsidP="00511557">
      <w:pPr>
        <w:widowControl w:val="0"/>
        <w:spacing w:after="160"/>
        <w:ind w:right="4250"/>
        <w:jc w:val="center"/>
        <w:rPr>
          <w:rFonts w:ascii="GHEA Grapalat" w:hAnsi="GHEA Grapalat"/>
          <w:sz w:val="22"/>
          <w:szCs w:val="22"/>
          <w:vertAlign w:val="superscript"/>
        </w:rPr>
      </w:pPr>
    </w:p>
    <w:p w:rsidR="00511557" w:rsidRPr="00EC1F84" w:rsidRDefault="00511557" w:rsidP="00511557">
      <w:pPr>
        <w:widowControl w:val="0"/>
        <w:spacing w:after="160"/>
        <w:ind w:right="4250"/>
        <w:jc w:val="center"/>
        <w:rPr>
          <w:rFonts w:ascii="GHEA Grapalat" w:hAnsi="GHEA Grapalat"/>
          <w:sz w:val="22"/>
          <w:szCs w:val="22"/>
          <w:vertAlign w:val="superscript"/>
        </w:rPr>
      </w:pPr>
    </w:p>
    <w:p w:rsidR="00511557" w:rsidRPr="00B138F3" w:rsidRDefault="00511557" w:rsidP="00511557">
      <w:pPr>
        <w:widowControl w:val="0"/>
        <w:spacing w:after="160"/>
        <w:jc w:val="right"/>
        <w:rPr>
          <w:rFonts w:ascii="GHEA Grapalat" w:hAnsi="GHEA Grapalat"/>
          <w:sz w:val="22"/>
          <w:szCs w:val="22"/>
        </w:rPr>
      </w:pPr>
    </w:p>
    <w:p w:rsidR="00511557" w:rsidRPr="00B138F3" w:rsidRDefault="00511557" w:rsidP="00511557">
      <w:pPr>
        <w:widowControl w:val="0"/>
        <w:spacing w:after="160"/>
        <w:jc w:val="right"/>
        <w:rPr>
          <w:rFonts w:ascii="GHEA Grapalat" w:hAnsi="GHEA Grapalat"/>
          <w:sz w:val="22"/>
          <w:szCs w:val="22"/>
        </w:rPr>
      </w:pPr>
      <w:r w:rsidRPr="00B138F3">
        <w:rPr>
          <w:rFonts w:ascii="GHEA Grapalat" w:hAnsi="GHEA Grapalat"/>
          <w:sz w:val="22"/>
          <w:szCs w:val="22"/>
        </w:rPr>
        <w:t>М. П.</w:t>
      </w:r>
    </w:p>
    <w:p w:rsidR="00511557" w:rsidRPr="00B138F3" w:rsidRDefault="00511557" w:rsidP="00511557">
      <w:pPr>
        <w:widowControl w:val="0"/>
        <w:spacing w:after="160"/>
        <w:jc w:val="both"/>
        <w:rPr>
          <w:rFonts w:ascii="GHEA Grapalat" w:hAnsi="GHEA Grapalat"/>
          <w:b/>
        </w:rPr>
      </w:pPr>
      <w:r w:rsidRPr="00B138F3">
        <w:rPr>
          <w:rFonts w:ascii="GHEA Grapalat" w:hAnsi="GHEA Grapalat"/>
          <w:sz w:val="22"/>
          <w:szCs w:val="22"/>
        </w:rPr>
        <w:t>День/месяц/год</w:t>
      </w:r>
    </w:p>
    <w:p w:rsidR="00511557" w:rsidRDefault="00511557" w:rsidP="00511557">
      <w:pPr>
        <w:widowControl w:val="0"/>
        <w:tabs>
          <w:tab w:val="left" w:pos="1134"/>
        </w:tabs>
        <w:spacing w:after="160"/>
        <w:ind w:firstLine="567"/>
        <w:jc w:val="both"/>
        <w:rPr>
          <w:rFonts w:ascii="GHEA Grapalat" w:hAnsi="GHEA Grapalat"/>
          <w:sz w:val="22"/>
          <w:szCs w:val="22"/>
          <w:lang w:val="en-US"/>
        </w:rPr>
      </w:pPr>
    </w:p>
    <w:p w:rsidR="00511557" w:rsidRDefault="00511557" w:rsidP="00511557">
      <w:pPr>
        <w:widowControl w:val="0"/>
        <w:tabs>
          <w:tab w:val="left" w:pos="1134"/>
        </w:tabs>
        <w:spacing w:after="160"/>
        <w:ind w:firstLine="567"/>
        <w:jc w:val="both"/>
        <w:rPr>
          <w:rFonts w:ascii="GHEA Grapalat" w:hAnsi="GHEA Grapalat"/>
          <w:sz w:val="22"/>
          <w:szCs w:val="22"/>
          <w:lang w:val="en-US"/>
        </w:rPr>
      </w:pPr>
    </w:p>
    <w:p w:rsidR="00511557" w:rsidRDefault="00511557" w:rsidP="00511557">
      <w:pPr>
        <w:widowControl w:val="0"/>
        <w:tabs>
          <w:tab w:val="left" w:pos="1134"/>
        </w:tabs>
        <w:spacing w:after="160"/>
        <w:ind w:firstLine="567"/>
        <w:jc w:val="both"/>
        <w:rPr>
          <w:rFonts w:ascii="GHEA Grapalat" w:hAnsi="GHEA Grapalat"/>
          <w:sz w:val="22"/>
          <w:szCs w:val="22"/>
          <w:lang w:val="en-US"/>
        </w:rPr>
      </w:pPr>
    </w:p>
    <w:p w:rsidR="00511557" w:rsidRPr="002849A6" w:rsidRDefault="00511557" w:rsidP="00511557">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511557"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1557" w:rsidRPr="00B138F3" w:rsidRDefault="00511557" w:rsidP="00DF6F99">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511557"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1557" w:rsidRPr="00B138F3" w:rsidRDefault="00511557" w:rsidP="00DF6F9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511557" w:rsidRPr="00B138F3" w:rsidTr="00DF6F9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1557" w:rsidRPr="00B138F3" w:rsidRDefault="00511557" w:rsidP="00DF6F9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511557" w:rsidRPr="00B138F3" w:rsidTr="00DF6F9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1557" w:rsidRPr="00B138F3" w:rsidRDefault="00511557" w:rsidP="00DF6F9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511557" w:rsidRPr="00B138F3" w:rsidTr="00DF6F9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1557" w:rsidRPr="00B138F3" w:rsidRDefault="00511557" w:rsidP="00DF6F9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511557" w:rsidRPr="00B138F3" w:rsidTr="00DF6F9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1557" w:rsidRPr="00B138F3" w:rsidRDefault="00511557" w:rsidP="00DF6F9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511557"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1557" w:rsidRPr="00B138F3" w:rsidRDefault="00511557" w:rsidP="00DF6F9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511557"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1557" w:rsidRPr="00B138F3" w:rsidRDefault="00511557" w:rsidP="00DF6F9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F6F99"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34642" w:rsidRDefault="00DF6F99" w:rsidP="00DF6F99">
            <w:pPr>
              <w:rPr>
                <w:rFonts w:ascii="Sylfaen" w:hAnsi="Sylfaen" w:cs="Sylfaen"/>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w:t>
            </w:r>
            <w:r w:rsidRPr="008476D1">
              <w:rPr>
                <w:rFonts w:ascii="GHEA Grapalat" w:hAnsi="GHEA Grapalat"/>
              </w:rPr>
              <w:t>Средняя школа Ранчпар Араратского марза РА</w:t>
            </w:r>
            <w:r>
              <w:rPr>
                <w:rFonts w:ascii="GHEA Grapalat" w:hAnsi="GHEA Grapalat"/>
              </w:rPr>
              <w:t>»</w:t>
            </w:r>
            <w:r w:rsidRPr="008476D1">
              <w:rPr>
                <w:rFonts w:ascii="GHEA Grapalat" w:hAnsi="GHEA Grapalat"/>
              </w:rPr>
              <w:t xml:space="preserve"> ГН</w:t>
            </w:r>
            <w:r>
              <w:rPr>
                <w:rFonts w:ascii="GHEA Grapalat" w:hAnsi="GHEA Grapalat"/>
              </w:rPr>
              <w:t>К</w:t>
            </w:r>
            <w:r w:rsidRPr="008476D1">
              <w:rPr>
                <w:rFonts w:ascii="GHEA Grapalat" w:hAnsi="GHEA Grapalat"/>
              </w:rPr>
              <w:t>О</w:t>
            </w:r>
          </w:p>
        </w:tc>
      </w:tr>
      <w:tr w:rsidR="00DF6F99"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r>
              <w:rPr>
                <w:rFonts w:ascii="GHEA Grapalat" w:hAnsi="GHEA Grapalat"/>
              </w:rPr>
              <w:t xml:space="preserve">  </w:t>
            </w:r>
          </w:p>
        </w:tc>
      </w:tr>
      <w:tr w:rsidR="00DF6F99" w:rsidRPr="00B138F3" w:rsidTr="00DF6F9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EB4459">
              <w:rPr>
                <w:rFonts w:ascii="GHEA Grapalat" w:hAnsi="GHEA Grapalat" w:cs="Arial"/>
                <w:sz w:val="20"/>
                <w:szCs w:val="20"/>
                <w:lang w:val="hy-AM"/>
              </w:rPr>
              <w:t>03804176</w:t>
            </w:r>
          </w:p>
        </w:tc>
      </w:tr>
      <w:tr w:rsidR="00DF6F99" w:rsidRPr="00B138F3" w:rsidTr="00DF6F9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B34642">
              <w:rPr>
                <w:rFonts w:ascii="GHEA Grapalat" w:hAnsi="GHEA Grapalat"/>
                <w:sz w:val="16"/>
                <w:szCs w:val="16"/>
              </w:rPr>
              <w:t>Центральное казначейство</w:t>
            </w:r>
          </w:p>
        </w:tc>
      </w:tr>
      <w:tr w:rsidR="00DF6F99" w:rsidRPr="00B138F3" w:rsidTr="00DF6F9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EB4459">
              <w:rPr>
                <w:rFonts w:ascii="GHEA Grapalat" w:hAnsi="GHEA Grapalat" w:cs="Arial"/>
                <w:sz w:val="20"/>
                <w:szCs w:val="20"/>
                <w:lang w:val="hy-AM"/>
              </w:rPr>
              <w:t>900438000342</w:t>
            </w:r>
          </w:p>
        </w:tc>
      </w:tr>
      <w:tr w:rsidR="00DF6F99"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F6F99"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F6F99"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F6F99"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F760B1" w:rsidRDefault="00DF6F99" w:rsidP="00DF6F99">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DF6F99" w:rsidRPr="00B138F3" w:rsidTr="00DF6F99">
        <w:trPr>
          <w:trHeight w:val="424"/>
        </w:trPr>
        <w:tc>
          <w:tcPr>
            <w:tcW w:w="10980" w:type="dxa"/>
            <w:gridSpan w:val="2"/>
            <w:tcBorders>
              <w:top w:val="single" w:sz="4" w:space="0" w:color="auto"/>
              <w:left w:val="single" w:sz="4" w:space="0" w:color="auto"/>
              <w:right w:val="single" w:sz="4" w:space="0" w:color="000000"/>
            </w:tcBorders>
            <w:noWrap/>
            <w:vAlign w:val="bottom"/>
          </w:tcPr>
          <w:p w:rsidR="00DF6F99" w:rsidRPr="00F760B1" w:rsidRDefault="00DF6F99" w:rsidP="00DF6F99">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F6F99" w:rsidRPr="00B138F3" w:rsidTr="00DF6F9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F6F99" w:rsidRPr="00B138F3" w:rsidTr="00DF6F9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F6F99" w:rsidRPr="00B138F3" w:rsidRDefault="00DF6F99" w:rsidP="00DF6F9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F6F99" w:rsidRPr="00B138F3" w:rsidTr="00DF6F99">
        <w:trPr>
          <w:trHeight w:val="3234"/>
        </w:trPr>
        <w:tc>
          <w:tcPr>
            <w:tcW w:w="5616" w:type="dxa"/>
            <w:tcBorders>
              <w:top w:val="nil"/>
              <w:left w:val="single" w:sz="4" w:space="0" w:color="auto"/>
              <w:bottom w:val="single" w:sz="4" w:space="0" w:color="auto"/>
              <w:right w:val="single" w:sz="4" w:space="0" w:color="auto"/>
            </w:tcBorders>
            <w:noWrap/>
            <w:vAlign w:val="bottom"/>
          </w:tcPr>
          <w:p w:rsidR="00DF6F99" w:rsidRPr="00B138F3" w:rsidRDefault="00DF6F99" w:rsidP="00DF6F9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DF6F99" w:rsidRPr="00B138F3" w:rsidRDefault="00DF6F99" w:rsidP="00DF6F99">
            <w:pPr>
              <w:widowControl w:val="0"/>
              <w:spacing w:after="160"/>
              <w:rPr>
                <w:rFonts w:ascii="GHEA Grapalat" w:hAnsi="GHEA Grapalat" w:cs="Sylfaen"/>
              </w:rPr>
            </w:pPr>
          </w:p>
          <w:p w:rsidR="00DF6F99" w:rsidRPr="00B138F3" w:rsidRDefault="00DF6F99" w:rsidP="00DF6F99">
            <w:pPr>
              <w:widowControl w:val="0"/>
              <w:spacing w:after="160"/>
              <w:jc w:val="right"/>
              <w:rPr>
                <w:rFonts w:ascii="GHEA Grapalat" w:hAnsi="GHEA Grapalat" w:cs="Tahoma"/>
              </w:rPr>
            </w:pPr>
            <w:r w:rsidRPr="00B138F3">
              <w:rPr>
                <w:rFonts w:ascii="GHEA Grapalat" w:hAnsi="GHEA Grapalat"/>
              </w:rPr>
              <w:t>/____________________/</w:t>
            </w:r>
          </w:p>
          <w:p w:rsidR="00DF6F99" w:rsidRPr="00B138F3" w:rsidRDefault="00DF6F99" w:rsidP="00DF6F99">
            <w:pPr>
              <w:widowControl w:val="0"/>
              <w:spacing w:after="160"/>
              <w:rPr>
                <w:rFonts w:ascii="GHEA Grapalat" w:hAnsi="GHEA Grapalat" w:cs="Sylfaen"/>
              </w:rPr>
            </w:pPr>
          </w:p>
          <w:p w:rsidR="00DF6F99" w:rsidRPr="00B138F3" w:rsidRDefault="00DF6F99" w:rsidP="00DF6F99">
            <w:pPr>
              <w:widowControl w:val="0"/>
              <w:spacing w:after="160"/>
              <w:jc w:val="right"/>
              <w:rPr>
                <w:rFonts w:ascii="GHEA Grapalat" w:hAnsi="GHEA Grapalat" w:cs="Sylfaen"/>
              </w:rPr>
            </w:pPr>
            <w:r w:rsidRPr="00B138F3">
              <w:rPr>
                <w:rFonts w:ascii="GHEA Grapalat" w:hAnsi="GHEA Grapalat"/>
              </w:rPr>
              <w:t>/____________________/</w:t>
            </w:r>
          </w:p>
          <w:p w:rsidR="00DF6F99" w:rsidRPr="00B138F3" w:rsidRDefault="00DF6F99" w:rsidP="00DF6F9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DF6F99" w:rsidRPr="00B138F3" w:rsidRDefault="00DF6F99" w:rsidP="00DF6F9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DF6F99" w:rsidRPr="00B138F3" w:rsidRDefault="00DF6F99" w:rsidP="00DF6F9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F6F99" w:rsidRPr="00B138F3" w:rsidRDefault="00DF6F99" w:rsidP="00DF6F99">
            <w:pPr>
              <w:widowControl w:val="0"/>
              <w:spacing w:after="160"/>
              <w:rPr>
                <w:rFonts w:ascii="GHEA Grapalat" w:hAnsi="GHEA Grapalat" w:cs="Sylfaen"/>
              </w:rPr>
            </w:pPr>
          </w:p>
          <w:p w:rsidR="00DF6F99" w:rsidRPr="00B138F3" w:rsidRDefault="00DF6F99" w:rsidP="00DF6F99">
            <w:pPr>
              <w:widowControl w:val="0"/>
              <w:spacing w:after="160"/>
              <w:jc w:val="right"/>
              <w:rPr>
                <w:rFonts w:ascii="GHEA Grapalat" w:hAnsi="GHEA Grapalat" w:cs="Sylfaen"/>
              </w:rPr>
            </w:pPr>
            <w:r w:rsidRPr="00B138F3">
              <w:rPr>
                <w:rFonts w:ascii="GHEA Grapalat" w:hAnsi="GHEA Grapalat"/>
              </w:rPr>
              <w:t>/____________________/</w:t>
            </w:r>
          </w:p>
          <w:p w:rsidR="00DF6F99" w:rsidRPr="00B138F3" w:rsidRDefault="00DF6F99" w:rsidP="00DF6F99">
            <w:pPr>
              <w:widowControl w:val="0"/>
              <w:spacing w:after="160"/>
              <w:jc w:val="right"/>
              <w:rPr>
                <w:rFonts w:ascii="GHEA Grapalat" w:hAnsi="GHEA Grapalat" w:cs="Tahoma"/>
              </w:rPr>
            </w:pPr>
          </w:p>
          <w:p w:rsidR="00DF6F99" w:rsidRPr="00B138F3" w:rsidRDefault="00DF6F99" w:rsidP="00DF6F99">
            <w:pPr>
              <w:widowControl w:val="0"/>
              <w:spacing w:after="160"/>
              <w:jc w:val="right"/>
              <w:rPr>
                <w:rFonts w:ascii="GHEA Grapalat" w:hAnsi="GHEA Grapalat" w:cs="Sylfaen"/>
              </w:rPr>
            </w:pPr>
            <w:r w:rsidRPr="00B138F3">
              <w:rPr>
                <w:rFonts w:ascii="GHEA Grapalat" w:hAnsi="GHEA Grapalat"/>
              </w:rPr>
              <w:t>/____________________/</w:t>
            </w:r>
          </w:p>
          <w:p w:rsidR="00DF6F99" w:rsidRPr="00B138F3" w:rsidRDefault="00DF6F99" w:rsidP="00DF6F9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F6F99" w:rsidRPr="00B138F3" w:rsidTr="00DF6F99">
        <w:trPr>
          <w:trHeight w:val="2194"/>
        </w:trPr>
        <w:tc>
          <w:tcPr>
            <w:tcW w:w="5616" w:type="dxa"/>
            <w:tcBorders>
              <w:top w:val="single" w:sz="4" w:space="0" w:color="auto"/>
              <w:left w:val="single" w:sz="4" w:space="0" w:color="auto"/>
              <w:right w:val="single" w:sz="4" w:space="0" w:color="auto"/>
            </w:tcBorders>
            <w:noWrap/>
            <w:vAlign w:val="bottom"/>
          </w:tcPr>
          <w:p w:rsidR="00DF6F99" w:rsidRPr="00B138F3" w:rsidRDefault="00DF6F99" w:rsidP="00DF6F9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DF6F99" w:rsidRPr="00B138F3" w:rsidRDefault="00DF6F99" w:rsidP="00DF6F99">
            <w:pPr>
              <w:widowControl w:val="0"/>
              <w:spacing w:after="160"/>
              <w:rPr>
                <w:rFonts w:ascii="GHEA Grapalat" w:hAnsi="GHEA Grapalat"/>
              </w:rPr>
            </w:pPr>
          </w:p>
          <w:p w:rsidR="00DF6F99" w:rsidRPr="00B138F3" w:rsidRDefault="00DF6F99" w:rsidP="00DF6F99">
            <w:pPr>
              <w:widowControl w:val="0"/>
              <w:jc w:val="right"/>
              <w:rPr>
                <w:rFonts w:ascii="GHEA Grapalat" w:hAnsi="GHEA Grapalat" w:cs="Tahoma"/>
              </w:rPr>
            </w:pPr>
            <w:r w:rsidRPr="00B138F3">
              <w:rPr>
                <w:rFonts w:ascii="GHEA Grapalat" w:hAnsi="GHEA Grapalat"/>
              </w:rPr>
              <w:t>/____________________/</w:t>
            </w:r>
          </w:p>
          <w:p w:rsidR="00DF6F99" w:rsidRPr="00B138F3" w:rsidRDefault="00DF6F99" w:rsidP="00DF6F9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DF6F99" w:rsidRPr="00B138F3" w:rsidRDefault="00DF6F99" w:rsidP="00DF6F99">
            <w:pPr>
              <w:widowControl w:val="0"/>
              <w:spacing w:after="160"/>
              <w:rPr>
                <w:rFonts w:ascii="GHEA Grapalat" w:hAnsi="GHEA Grapalat" w:cs="Tahoma"/>
              </w:rPr>
            </w:pPr>
          </w:p>
          <w:p w:rsidR="00DF6F99" w:rsidRPr="00B138F3" w:rsidRDefault="00DF6F99" w:rsidP="00DF6F9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DF6F99" w:rsidRPr="00B138F3" w:rsidRDefault="00DF6F99" w:rsidP="00DF6F9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F6F99" w:rsidRPr="00B138F3" w:rsidRDefault="00DF6F99" w:rsidP="00DF6F99">
            <w:pPr>
              <w:widowControl w:val="0"/>
              <w:spacing w:after="160"/>
              <w:rPr>
                <w:rFonts w:ascii="GHEA Grapalat" w:hAnsi="GHEA Grapalat" w:cs="Tahoma"/>
              </w:rPr>
            </w:pPr>
          </w:p>
          <w:p w:rsidR="00DF6F99" w:rsidRPr="00B138F3" w:rsidRDefault="00DF6F99" w:rsidP="00DF6F99">
            <w:pPr>
              <w:widowControl w:val="0"/>
              <w:jc w:val="right"/>
              <w:rPr>
                <w:rFonts w:ascii="GHEA Grapalat" w:hAnsi="GHEA Grapalat" w:cs="Tahoma"/>
              </w:rPr>
            </w:pPr>
            <w:r w:rsidRPr="00B138F3">
              <w:rPr>
                <w:rFonts w:ascii="GHEA Grapalat" w:hAnsi="GHEA Grapalat"/>
              </w:rPr>
              <w:t>/____________________/</w:t>
            </w:r>
          </w:p>
          <w:p w:rsidR="00DF6F99" w:rsidRPr="00B138F3" w:rsidRDefault="00DF6F99" w:rsidP="00DF6F9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DF6F99" w:rsidRPr="00B138F3" w:rsidRDefault="00DF6F99" w:rsidP="00DF6F99">
            <w:pPr>
              <w:widowControl w:val="0"/>
              <w:spacing w:after="160"/>
              <w:rPr>
                <w:rFonts w:ascii="GHEA Grapalat" w:hAnsi="GHEA Grapalat" w:cs="Arial"/>
              </w:rPr>
            </w:pPr>
          </w:p>
        </w:tc>
      </w:tr>
      <w:tr w:rsidR="00DF6F99" w:rsidRPr="00B138F3" w:rsidTr="00DF6F99">
        <w:trPr>
          <w:trHeight w:val="2194"/>
        </w:trPr>
        <w:tc>
          <w:tcPr>
            <w:tcW w:w="5616" w:type="dxa"/>
            <w:tcBorders>
              <w:top w:val="nil"/>
              <w:left w:val="single" w:sz="4" w:space="0" w:color="auto"/>
              <w:bottom w:val="single" w:sz="4" w:space="0" w:color="auto"/>
              <w:right w:val="single" w:sz="4" w:space="0" w:color="auto"/>
            </w:tcBorders>
            <w:noWrap/>
            <w:vAlign w:val="bottom"/>
          </w:tcPr>
          <w:p w:rsidR="00DF6F99" w:rsidRPr="00B138F3" w:rsidRDefault="00DF6F99" w:rsidP="00DF6F9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DF6F99" w:rsidRPr="00B138F3" w:rsidRDefault="00DF6F99" w:rsidP="00DF6F99">
            <w:pPr>
              <w:widowControl w:val="0"/>
              <w:spacing w:after="160"/>
              <w:rPr>
                <w:rFonts w:ascii="GHEA Grapalat" w:hAnsi="GHEA Grapalat" w:cs="Sylfaen"/>
              </w:rPr>
            </w:pPr>
          </w:p>
          <w:p w:rsidR="00DF6F99" w:rsidRPr="00B138F3" w:rsidRDefault="00DF6F99" w:rsidP="00DF6F9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DF6F99" w:rsidRPr="00B138F3" w:rsidRDefault="00DF6F99" w:rsidP="00DF6F9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DF6F99" w:rsidRPr="00B138F3" w:rsidRDefault="00DF6F99" w:rsidP="00DF6F99">
            <w:pPr>
              <w:widowControl w:val="0"/>
              <w:spacing w:after="160"/>
              <w:rPr>
                <w:rFonts w:ascii="GHEA Grapalat" w:hAnsi="GHEA Grapalat"/>
              </w:rPr>
            </w:pPr>
          </w:p>
          <w:p w:rsidR="00DF6F99" w:rsidRPr="00B138F3" w:rsidRDefault="00DF6F99" w:rsidP="00DF6F9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511557" w:rsidRPr="00EC1F84" w:rsidRDefault="00511557" w:rsidP="00511557">
      <w:pPr>
        <w:widowControl w:val="0"/>
        <w:tabs>
          <w:tab w:val="left" w:pos="1134"/>
        </w:tabs>
        <w:spacing w:after="160"/>
        <w:ind w:firstLine="567"/>
        <w:jc w:val="both"/>
        <w:rPr>
          <w:rFonts w:ascii="GHEA Grapalat" w:hAnsi="GHEA Grapalat"/>
          <w:sz w:val="22"/>
          <w:szCs w:val="22"/>
        </w:rPr>
      </w:pPr>
    </w:p>
    <w:p w:rsidR="00511557" w:rsidRPr="00B138F3" w:rsidRDefault="00511557" w:rsidP="00511557">
      <w:pPr>
        <w:widowControl w:val="0"/>
        <w:spacing w:after="160"/>
        <w:jc w:val="center"/>
        <w:rPr>
          <w:rFonts w:ascii="GHEA Grapalat" w:hAnsi="GHEA Grapalat" w:cs="Sylfaen"/>
        </w:rPr>
      </w:pPr>
    </w:p>
    <w:p w:rsidR="00511557" w:rsidRPr="00B138F3" w:rsidRDefault="00511557" w:rsidP="005115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11557" w:rsidRPr="00B138F3" w:rsidRDefault="00511557" w:rsidP="00511557">
      <w:pPr>
        <w:rPr>
          <w:rFonts w:ascii="GHEA Grapalat" w:hAnsi="GHEA Grapalat" w:cs="Sylfaen"/>
        </w:rPr>
      </w:pPr>
      <w:r w:rsidRPr="00B138F3">
        <w:rPr>
          <w:rFonts w:ascii="GHEA Grapalat" w:hAnsi="GHEA Grapalat" w:cs="Sylfaen"/>
        </w:rPr>
        <w:br w:type="page"/>
      </w:r>
    </w:p>
    <w:p w:rsidR="00511557" w:rsidRPr="00B138F3" w:rsidRDefault="00511557" w:rsidP="00511557">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11557" w:rsidRPr="00B138F3" w:rsidTr="00DF6F9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511557" w:rsidRPr="00B138F3" w:rsidTr="00DF6F9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4031C1" w:rsidRDefault="00511557" w:rsidP="00DF6F99">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w:t>
            </w:r>
            <w:r w:rsidRPr="004031C1">
              <w:rPr>
                <w:rFonts w:ascii="GHEA Grapalat" w:hAnsi="GHEA Grapalat"/>
                <w:sz w:val="18"/>
                <w:szCs w:val="18"/>
              </w:rPr>
              <w:lastRenderedPageBreak/>
              <w:t>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Del="0010680B"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511557" w:rsidRPr="00B138F3" w:rsidRDefault="00511557" w:rsidP="00DF6F9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511557" w:rsidRPr="00B138F3" w:rsidRDefault="00511557" w:rsidP="00DF6F9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p>
        </w:tc>
      </w:tr>
      <w:tr w:rsidR="00511557"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511557" w:rsidRPr="00B138F3" w:rsidRDefault="00511557"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1557" w:rsidRPr="00B138F3" w:rsidRDefault="00511557" w:rsidP="00DF6F99">
            <w:pPr>
              <w:widowControl w:val="0"/>
              <w:spacing w:after="120"/>
              <w:jc w:val="center"/>
              <w:rPr>
                <w:rFonts w:ascii="GHEA Grapalat" w:hAnsi="GHEA Grapalat"/>
                <w:sz w:val="18"/>
                <w:szCs w:val="18"/>
              </w:rPr>
            </w:pPr>
          </w:p>
        </w:tc>
      </w:tr>
    </w:tbl>
    <w:p w:rsidR="00511557" w:rsidRPr="00B138F3" w:rsidRDefault="00511557" w:rsidP="00511557">
      <w:pPr>
        <w:widowControl w:val="0"/>
        <w:spacing w:after="160"/>
        <w:ind w:left="567" w:right="565"/>
        <w:jc w:val="center"/>
        <w:rPr>
          <w:rFonts w:ascii="GHEA Grapalat" w:hAnsi="GHEA Grapalat"/>
          <w:b/>
        </w:rPr>
      </w:pPr>
    </w:p>
    <w:p w:rsidR="00511557" w:rsidRPr="00B138F3" w:rsidRDefault="00511557" w:rsidP="00511557">
      <w:pPr>
        <w:widowControl w:val="0"/>
        <w:spacing w:after="160"/>
        <w:ind w:left="567" w:right="565"/>
        <w:jc w:val="center"/>
        <w:rPr>
          <w:rFonts w:ascii="GHEA Grapalat" w:hAnsi="GHEA Grapalat"/>
          <w:b/>
        </w:rPr>
      </w:pPr>
    </w:p>
    <w:p w:rsidR="00511557" w:rsidRPr="00B138F3" w:rsidRDefault="00511557" w:rsidP="00511557">
      <w:pPr>
        <w:widowControl w:val="0"/>
        <w:spacing w:after="160"/>
        <w:ind w:left="567" w:right="565"/>
        <w:jc w:val="center"/>
        <w:rPr>
          <w:rFonts w:ascii="GHEA Grapalat" w:hAnsi="GHEA Grapalat"/>
          <w:b/>
        </w:rPr>
      </w:pPr>
    </w:p>
    <w:p w:rsidR="00511557" w:rsidRPr="00B138F3" w:rsidRDefault="00511557" w:rsidP="00511557">
      <w:pPr>
        <w:widowControl w:val="0"/>
        <w:spacing w:after="160"/>
        <w:ind w:left="567" w:right="565"/>
        <w:jc w:val="center"/>
        <w:rPr>
          <w:rFonts w:ascii="GHEA Grapalat" w:hAnsi="GHEA Grapalat"/>
          <w:b/>
        </w:rPr>
      </w:pPr>
    </w:p>
    <w:p w:rsidR="00511557" w:rsidRPr="00B138F3" w:rsidRDefault="00511557" w:rsidP="00511557">
      <w:pPr>
        <w:widowControl w:val="0"/>
        <w:spacing w:after="160"/>
        <w:ind w:left="567" w:right="565"/>
        <w:jc w:val="center"/>
        <w:rPr>
          <w:rFonts w:ascii="GHEA Grapalat" w:hAnsi="GHEA Grapalat"/>
          <w:b/>
        </w:rPr>
      </w:pPr>
    </w:p>
    <w:p w:rsidR="00511557" w:rsidRPr="00B138F3" w:rsidRDefault="00511557" w:rsidP="00511557">
      <w:pPr>
        <w:widowControl w:val="0"/>
        <w:spacing w:after="160"/>
        <w:ind w:left="567" w:right="565"/>
        <w:jc w:val="center"/>
        <w:rPr>
          <w:rFonts w:ascii="GHEA Grapalat" w:hAnsi="GHEA Grapalat"/>
          <w:b/>
        </w:rPr>
      </w:pPr>
    </w:p>
    <w:p w:rsidR="00025C08" w:rsidRDefault="00025C08" w:rsidP="00025C08">
      <w:pPr>
        <w:rPr>
          <w:rFonts w:ascii="GHEA Grapalat" w:hAnsi="GHEA Grapalat"/>
          <w:b/>
        </w:rPr>
      </w:pPr>
    </w:p>
    <w:p w:rsidR="00DF6F99" w:rsidRDefault="00DF6F99">
      <w:pPr>
        <w:rPr>
          <w:rFonts w:ascii="GHEA Grapalat" w:hAnsi="GHEA Grapalat"/>
          <w:i/>
        </w:rPr>
      </w:pPr>
      <w:r>
        <w:rPr>
          <w:rFonts w:ascii="GHEA Grapalat" w:hAnsi="GHEA Grapalat"/>
          <w:i/>
        </w:rPr>
        <w:br w:type="page"/>
      </w:r>
    </w:p>
    <w:p w:rsidR="004C3517" w:rsidRPr="00B138F3" w:rsidRDefault="004C3517" w:rsidP="004C3517">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4C3517" w:rsidRPr="00F528F1" w:rsidRDefault="004C3517" w:rsidP="004C3517">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котировки</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506AB7">
        <w:rPr>
          <w:rFonts w:ascii="GHEA Grapalat" w:hAnsi="GHEA Grapalat"/>
          <w:b/>
          <w:sz w:val="24"/>
          <w:szCs w:val="24"/>
        </w:rPr>
        <w:t>AMRHMD-GH</w:t>
      </w:r>
      <w:r>
        <w:rPr>
          <w:rFonts w:ascii="GHEA Grapalat" w:hAnsi="GHEA Grapalat"/>
          <w:b/>
          <w:sz w:val="24"/>
          <w:szCs w:val="24"/>
          <w:lang w:val="en-US"/>
        </w:rPr>
        <w:t>AS</w:t>
      </w:r>
      <w:r w:rsidR="00DF6F99">
        <w:rPr>
          <w:rFonts w:ascii="GHEA Grapalat" w:hAnsi="GHEA Grapalat"/>
          <w:b/>
          <w:sz w:val="24"/>
          <w:szCs w:val="24"/>
          <w:lang w:val="en-US"/>
        </w:rPr>
        <w:t>h</w:t>
      </w:r>
      <w:r w:rsidRPr="00506AB7">
        <w:rPr>
          <w:rFonts w:ascii="GHEA Grapalat" w:hAnsi="GHEA Grapalat"/>
          <w:b/>
          <w:sz w:val="24"/>
          <w:szCs w:val="24"/>
        </w:rPr>
        <w:t>DzB-25/0</w:t>
      </w:r>
      <w:r w:rsidRPr="00F528F1">
        <w:rPr>
          <w:rFonts w:ascii="GHEA Grapalat" w:hAnsi="GHEA Grapalat"/>
          <w:b/>
          <w:sz w:val="24"/>
          <w:szCs w:val="24"/>
        </w:rPr>
        <w:t>2</w:t>
      </w:r>
    </w:p>
    <w:p w:rsidR="004C3517" w:rsidRPr="00B138F3" w:rsidRDefault="004C3517" w:rsidP="004C3517">
      <w:pPr>
        <w:widowControl w:val="0"/>
        <w:spacing w:after="160"/>
        <w:jc w:val="center"/>
        <w:rPr>
          <w:rFonts w:ascii="GHEA Grapalat" w:hAnsi="GHEA Grapalat"/>
          <w:b/>
        </w:rPr>
      </w:pPr>
    </w:p>
    <w:p w:rsidR="004C3517" w:rsidRPr="00B138F3" w:rsidRDefault="004C3517" w:rsidP="004C3517">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4C3517" w:rsidRPr="00B138F3" w:rsidRDefault="004C3517" w:rsidP="004C3517">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C3517" w:rsidRPr="00B138F3" w:rsidTr="00DF6F99">
        <w:tc>
          <w:tcPr>
            <w:tcW w:w="4786" w:type="dxa"/>
          </w:tcPr>
          <w:p w:rsidR="004C3517" w:rsidRPr="00B138F3" w:rsidRDefault="004C3517" w:rsidP="00DF6F9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4C3517" w:rsidRPr="00B138F3" w:rsidRDefault="004C3517" w:rsidP="00DF6F9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rsidR="004C3517" w:rsidRPr="00B138F3" w:rsidRDefault="004C3517" w:rsidP="004C3517">
      <w:pPr>
        <w:widowControl w:val="0"/>
        <w:spacing w:after="160"/>
        <w:rPr>
          <w:rFonts w:ascii="GHEA Grapalat" w:hAnsi="GHEA Grapalat" w:cs="GHEA Grapalat"/>
          <w:b/>
        </w:rPr>
      </w:pPr>
    </w:p>
    <w:p w:rsidR="004C3517" w:rsidRPr="00B138F3" w:rsidRDefault="004C3517" w:rsidP="004C351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4C3517" w:rsidRPr="00B138F3" w:rsidRDefault="004C3517" w:rsidP="004C3517">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4C3517" w:rsidRPr="00B138F3" w:rsidRDefault="004C3517" w:rsidP="004C351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4C3517" w:rsidRPr="00B138F3" w:rsidRDefault="004C3517" w:rsidP="004C3517">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4C3517" w:rsidRPr="00B138F3" w:rsidRDefault="004C3517" w:rsidP="004C3517">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C3517" w:rsidRPr="00B138F3" w:rsidRDefault="004C3517" w:rsidP="004C3517">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C3517" w:rsidRPr="00B34642" w:rsidRDefault="004C3517" w:rsidP="004C3517">
      <w:pPr>
        <w:rPr>
          <w:rFonts w:ascii="Sylfaen" w:hAnsi="Sylfaen" w:cs="Sylfaen"/>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Pr>
          <w:rFonts w:ascii="GHEA Grapalat" w:hAnsi="GHEA Grapalat"/>
        </w:rPr>
        <w:t>«</w:t>
      </w:r>
      <w:r w:rsidRPr="008476D1">
        <w:rPr>
          <w:rFonts w:ascii="GHEA Grapalat" w:hAnsi="GHEA Grapalat"/>
        </w:rPr>
        <w:t>Средняя школа Ранчпар Араратского марза РА</w:t>
      </w:r>
      <w:r>
        <w:rPr>
          <w:rFonts w:ascii="GHEA Grapalat" w:hAnsi="GHEA Grapalat"/>
        </w:rPr>
        <w:t>»</w:t>
      </w:r>
      <w:r w:rsidRPr="008476D1">
        <w:rPr>
          <w:rFonts w:ascii="GHEA Grapalat" w:hAnsi="GHEA Grapalat"/>
        </w:rPr>
        <w:t xml:space="preserve"> ГН</w:t>
      </w:r>
      <w:r>
        <w:rPr>
          <w:rFonts w:ascii="GHEA Grapalat" w:hAnsi="GHEA Grapalat"/>
        </w:rPr>
        <w:t>К</w:t>
      </w:r>
      <w:r w:rsidRPr="008476D1">
        <w:rPr>
          <w:rFonts w:ascii="GHEA Grapalat" w:hAnsi="GHEA Grapalat"/>
        </w:rPr>
        <w:t>О</w:t>
      </w:r>
      <w:r>
        <w:rPr>
          <w:rFonts w:ascii="Sylfaen" w:hAnsi="Sylfaen" w:cs="Sylfaen"/>
        </w:rPr>
        <w:t xml:space="preserve">   </w:t>
      </w:r>
      <w:r w:rsidRPr="00B138F3">
        <w:rPr>
          <w:rFonts w:ascii="GHEA Grapalat" w:hAnsi="GHEA Grapalat"/>
          <w:spacing w:val="-6"/>
        </w:rPr>
        <w:t xml:space="preserve">(далее — Заказчик) </w:t>
      </w:r>
      <w:r>
        <w:rPr>
          <w:rFonts w:ascii="Sylfaen" w:hAnsi="Sylfaen" w:cs="Sylfaen"/>
        </w:rPr>
        <w:t xml:space="preserve">  </w:t>
      </w:r>
      <w:r w:rsidRPr="00B138F3">
        <w:rPr>
          <w:rFonts w:ascii="GHEA Grapalat" w:hAnsi="GHEA Grapalat"/>
        </w:rPr>
        <w:t xml:space="preserve">процедуре закупок под кодом </w:t>
      </w:r>
      <w:r w:rsidRPr="00506AB7">
        <w:rPr>
          <w:rFonts w:ascii="GHEA Grapalat" w:hAnsi="GHEA Grapalat"/>
          <w:b/>
        </w:rPr>
        <w:t>AMRHMD-GH</w:t>
      </w:r>
      <w:r w:rsidR="00DF6F99">
        <w:rPr>
          <w:rFonts w:ascii="GHEA Grapalat" w:hAnsi="GHEA Grapalat"/>
          <w:b/>
          <w:lang w:val="en-US"/>
        </w:rPr>
        <w:t>ASh</w:t>
      </w:r>
      <w:r w:rsidRPr="00506AB7">
        <w:rPr>
          <w:rFonts w:ascii="GHEA Grapalat" w:hAnsi="GHEA Grapalat"/>
          <w:b/>
        </w:rPr>
        <w:t>DzB-25/0</w:t>
      </w:r>
      <w:r>
        <w:rPr>
          <w:rFonts w:ascii="GHEA Grapalat" w:hAnsi="GHEA Grapalat"/>
          <w:b/>
        </w:rPr>
        <w:t>2</w:t>
      </w:r>
      <w:r w:rsidRPr="00B138F3">
        <w:rPr>
          <w:rFonts w:ascii="GHEA Grapalat" w:hAnsi="GHEA Grapalat"/>
        </w:rPr>
        <w:t>.</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4C3517" w:rsidRPr="00B138F3" w:rsidRDefault="004C3517" w:rsidP="004C3517">
      <w:pPr>
        <w:widowControl w:val="0"/>
        <w:spacing w:after="160"/>
        <w:jc w:val="center"/>
        <w:rPr>
          <w:rFonts w:ascii="GHEA Grapalat" w:hAnsi="GHEA Grapalat" w:cs="GHEA Grapalat"/>
          <w:b/>
          <w:bCs/>
        </w:rPr>
      </w:pPr>
      <w:r w:rsidRPr="00B138F3">
        <w:rPr>
          <w:rFonts w:ascii="GHEA Grapalat" w:hAnsi="GHEA Grapalat"/>
          <w:b/>
        </w:rPr>
        <w:t>2. Иные условия</w:t>
      </w:r>
    </w:p>
    <w:p w:rsidR="004C3517" w:rsidRPr="005A7DFF" w:rsidRDefault="004C3517" w:rsidP="004C3517">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4C3517" w:rsidRPr="00B138F3"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4C3517" w:rsidRPr="00B138F3" w:rsidDel="00A13215" w:rsidRDefault="004C3517" w:rsidP="004C3517">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w:t>
      </w:r>
      <w:r w:rsidRPr="00B138F3">
        <w:rPr>
          <w:rFonts w:ascii="GHEA Grapalat" w:hAnsi="GHEA Grapalat"/>
        </w:rPr>
        <w:lastRenderedPageBreak/>
        <w:t>прилагаемое Требование надлежащим образом подписаны уполномоченным Компанией лицом.</w:t>
      </w:r>
    </w:p>
    <w:p w:rsidR="004C3517" w:rsidRPr="00B138F3" w:rsidRDefault="004C3517" w:rsidP="004C3517">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4C3517" w:rsidRPr="00B138F3" w:rsidRDefault="004C3517" w:rsidP="004C3517">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4C3517" w:rsidRPr="00B138F3" w:rsidRDefault="004C3517" w:rsidP="004C3517">
      <w:pPr>
        <w:widowControl w:val="0"/>
        <w:jc w:val="both"/>
        <w:rPr>
          <w:rFonts w:ascii="GHEA Grapalat" w:hAnsi="GHEA Grapalat"/>
        </w:rPr>
      </w:pPr>
      <w:r w:rsidRPr="00B138F3">
        <w:rPr>
          <w:rFonts w:ascii="GHEA Grapalat" w:hAnsi="GHEA Grapalat"/>
        </w:rPr>
        <w:t>_______________________________________</w:t>
      </w:r>
    </w:p>
    <w:p w:rsidR="004C3517" w:rsidRPr="00B138F3" w:rsidRDefault="004C3517" w:rsidP="004C351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4C3517" w:rsidRPr="00B138F3" w:rsidRDefault="004C3517" w:rsidP="004C3517">
      <w:pPr>
        <w:widowControl w:val="0"/>
        <w:jc w:val="both"/>
        <w:rPr>
          <w:rFonts w:ascii="GHEA Grapalat" w:hAnsi="GHEA Grapalat"/>
        </w:rPr>
      </w:pPr>
      <w:r w:rsidRPr="00B138F3">
        <w:rPr>
          <w:rFonts w:ascii="GHEA Grapalat" w:hAnsi="GHEA Grapalat"/>
        </w:rPr>
        <w:t>_______________________________________</w:t>
      </w:r>
    </w:p>
    <w:p w:rsidR="004C3517" w:rsidRPr="00B138F3" w:rsidRDefault="004C3517" w:rsidP="004C3517">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4C3517" w:rsidRPr="00B138F3" w:rsidRDefault="004C3517" w:rsidP="004C3517">
      <w:pPr>
        <w:widowControl w:val="0"/>
        <w:jc w:val="both"/>
        <w:rPr>
          <w:rFonts w:ascii="GHEA Grapalat" w:hAnsi="GHEA Grapalat"/>
        </w:rPr>
      </w:pPr>
      <w:r w:rsidRPr="00B138F3">
        <w:rPr>
          <w:rFonts w:ascii="GHEA Grapalat" w:hAnsi="GHEA Grapalat"/>
        </w:rPr>
        <w:t>_______________________________________</w:t>
      </w:r>
    </w:p>
    <w:p w:rsidR="004C3517" w:rsidRPr="00B138F3" w:rsidRDefault="004C3517" w:rsidP="004C351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4C3517" w:rsidRPr="00B138F3" w:rsidRDefault="004C3517" w:rsidP="004C3517">
      <w:pPr>
        <w:widowControl w:val="0"/>
        <w:jc w:val="both"/>
        <w:rPr>
          <w:rFonts w:ascii="GHEA Grapalat" w:hAnsi="GHEA Grapalat"/>
        </w:rPr>
      </w:pPr>
      <w:r w:rsidRPr="00B138F3">
        <w:rPr>
          <w:rFonts w:ascii="GHEA Grapalat" w:hAnsi="GHEA Grapalat"/>
        </w:rPr>
        <w:t>_______________________________________</w:t>
      </w:r>
    </w:p>
    <w:p w:rsidR="004C3517" w:rsidRPr="00B138F3" w:rsidRDefault="004C3517" w:rsidP="004C3517">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4C3517" w:rsidRPr="00B138F3" w:rsidRDefault="004C3517" w:rsidP="004C3517">
      <w:pPr>
        <w:widowControl w:val="0"/>
        <w:jc w:val="both"/>
        <w:rPr>
          <w:rFonts w:ascii="GHEA Grapalat" w:hAnsi="GHEA Grapalat"/>
        </w:rPr>
      </w:pPr>
      <w:r w:rsidRPr="00B138F3">
        <w:rPr>
          <w:rFonts w:ascii="GHEA Grapalat" w:hAnsi="GHEA Grapalat"/>
        </w:rPr>
        <w:t>_______________________________________</w:t>
      </w:r>
    </w:p>
    <w:p w:rsidR="004C3517" w:rsidRPr="00B138F3" w:rsidRDefault="004C3517" w:rsidP="004C3517">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4C3517" w:rsidRPr="00B138F3" w:rsidRDefault="004C3517" w:rsidP="004C3517">
      <w:pPr>
        <w:widowControl w:val="0"/>
        <w:jc w:val="both"/>
        <w:rPr>
          <w:rFonts w:ascii="GHEA Grapalat" w:hAnsi="GHEA Grapalat"/>
        </w:rPr>
      </w:pPr>
      <w:r w:rsidRPr="00B138F3">
        <w:rPr>
          <w:rFonts w:ascii="GHEA Grapalat" w:hAnsi="GHEA Grapalat"/>
        </w:rPr>
        <w:t>_______________________________________</w:t>
      </w:r>
    </w:p>
    <w:p w:rsidR="004C3517" w:rsidRPr="006F1605" w:rsidRDefault="004C3517" w:rsidP="004C3517">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4C3517" w:rsidRPr="00B138F3" w:rsidRDefault="004C3517" w:rsidP="004C3517">
      <w:pPr>
        <w:widowControl w:val="0"/>
        <w:spacing w:after="160"/>
        <w:rPr>
          <w:rFonts w:ascii="GHEA Grapalat" w:hAnsi="GHEA Grapalat"/>
        </w:rPr>
      </w:pPr>
      <w:r w:rsidRPr="00B138F3">
        <w:rPr>
          <w:rFonts w:ascii="GHEA Grapalat" w:hAnsi="GHEA Grapalat"/>
        </w:rPr>
        <w:t>День/месяц/год                                                                                    М. П.</w:t>
      </w:r>
    </w:p>
    <w:p w:rsidR="004C3517" w:rsidRPr="00B138F3" w:rsidRDefault="004C3517" w:rsidP="004C3517">
      <w:pPr>
        <w:widowControl w:val="0"/>
        <w:spacing w:after="160"/>
        <w:jc w:val="center"/>
        <w:rPr>
          <w:rFonts w:ascii="GHEA Grapalat" w:hAnsi="GHEA Grapalat" w:cs="Sylfaen"/>
        </w:rPr>
      </w:pPr>
    </w:p>
    <w:p w:rsidR="004C3517" w:rsidRPr="00E752B6" w:rsidRDefault="004C3517" w:rsidP="004C3517">
      <w:pPr>
        <w:rPr>
          <w:rFonts w:ascii="GHEA Grapalat" w:hAnsi="GHEA Grapalat" w:cs="Sylfaen"/>
        </w:rPr>
      </w:pPr>
    </w:p>
    <w:p w:rsidR="004C3517" w:rsidRDefault="004C3517" w:rsidP="004C3517">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C3517"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4C3517"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4C3517" w:rsidRPr="00B138F3" w:rsidTr="00DF6F9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4C3517" w:rsidRPr="00B138F3" w:rsidTr="00DF6F9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4C3517" w:rsidRPr="00B138F3" w:rsidTr="00DF6F9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4C3517" w:rsidRPr="00B138F3" w:rsidTr="00DF6F9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4C3517"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4C3517"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C3517"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34642" w:rsidRDefault="004C3517" w:rsidP="00DF6F99">
            <w:pPr>
              <w:rPr>
                <w:rFonts w:ascii="Sylfaen" w:hAnsi="Sylfaen" w:cs="Sylfaen"/>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w:t>
            </w:r>
            <w:r w:rsidRPr="008476D1">
              <w:rPr>
                <w:rFonts w:ascii="GHEA Grapalat" w:hAnsi="GHEA Grapalat"/>
              </w:rPr>
              <w:t>Средняя школа Ранчпар Араратского марза РА</w:t>
            </w:r>
            <w:r>
              <w:rPr>
                <w:rFonts w:ascii="GHEA Grapalat" w:hAnsi="GHEA Grapalat"/>
              </w:rPr>
              <w:t>»</w:t>
            </w:r>
            <w:r w:rsidRPr="008476D1">
              <w:rPr>
                <w:rFonts w:ascii="GHEA Grapalat" w:hAnsi="GHEA Grapalat"/>
              </w:rPr>
              <w:t xml:space="preserve"> ГН</w:t>
            </w:r>
            <w:r>
              <w:rPr>
                <w:rFonts w:ascii="GHEA Grapalat" w:hAnsi="GHEA Grapalat"/>
              </w:rPr>
              <w:t>К</w:t>
            </w:r>
            <w:r w:rsidRPr="008476D1">
              <w:rPr>
                <w:rFonts w:ascii="GHEA Grapalat" w:hAnsi="GHEA Grapalat"/>
              </w:rPr>
              <w:t>О</w:t>
            </w:r>
          </w:p>
        </w:tc>
      </w:tr>
      <w:tr w:rsidR="004C3517" w:rsidRPr="00B138F3" w:rsidTr="00DF6F9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r>
              <w:rPr>
                <w:rFonts w:ascii="GHEA Grapalat" w:hAnsi="GHEA Grapalat"/>
              </w:rPr>
              <w:t xml:space="preserve">  </w:t>
            </w:r>
          </w:p>
        </w:tc>
      </w:tr>
      <w:tr w:rsidR="004C3517" w:rsidRPr="00B138F3" w:rsidTr="00DF6F9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EB4459">
              <w:rPr>
                <w:rFonts w:ascii="GHEA Grapalat" w:hAnsi="GHEA Grapalat" w:cs="Arial"/>
                <w:sz w:val="20"/>
                <w:szCs w:val="20"/>
                <w:lang w:val="hy-AM"/>
              </w:rPr>
              <w:t>03804176</w:t>
            </w:r>
          </w:p>
        </w:tc>
      </w:tr>
      <w:tr w:rsidR="004C3517" w:rsidRPr="00B138F3" w:rsidTr="00DF6F9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B34642">
              <w:rPr>
                <w:rFonts w:ascii="GHEA Grapalat" w:hAnsi="GHEA Grapalat"/>
                <w:sz w:val="16"/>
                <w:szCs w:val="16"/>
              </w:rPr>
              <w:t>Центральное казначейство</w:t>
            </w:r>
          </w:p>
        </w:tc>
      </w:tr>
      <w:tr w:rsidR="004C3517" w:rsidRPr="00B138F3" w:rsidTr="00DF6F9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EB4459">
              <w:rPr>
                <w:rFonts w:ascii="GHEA Grapalat" w:hAnsi="GHEA Grapalat" w:cs="Arial"/>
                <w:sz w:val="20"/>
                <w:szCs w:val="20"/>
                <w:lang w:val="hy-AM"/>
              </w:rPr>
              <w:t>900438000342</w:t>
            </w:r>
          </w:p>
        </w:tc>
      </w:tr>
      <w:tr w:rsidR="004C3517"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4C3517"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C3517"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4C3517" w:rsidRPr="00B138F3" w:rsidTr="00DF6F9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4C3517" w:rsidRPr="00B138F3" w:rsidTr="00DF6F99">
        <w:trPr>
          <w:trHeight w:val="424"/>
        </w:trPr>
        <w:tc>
          <w:tcPr>
            <w:tcW w:w="10980" w:type="dxa"/>
            <w:gridSpan w:val="2"/>
            <w:tcBorders>
              <w:top w:val="single" w:sz="4" w:space="0" w:color="auto"/>
              <w:left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C3517" w:rsidRPr="00B138F3" w:rsidTr="00DF6F9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4C3517" w:rsidRPr="00B138F3" w:rsidTr="00DF6F9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C3517" w:rsidRPr="00B138F3" w:rsidRDefault="004C3517" w:rsidP="00DF6F9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4C3517" w:rsidRPr="00B138F3" w:rsidTr="00DF6F99">
        <w:trPr>
          <w:trHeight w:val="2194"/>
        </w:trPr>
        <w:tc>
          <w:tcPr>
            <w:tcW w:w="5616" w:type="dxa"/>
            <w:tcBorders>
              <w:top w:val="nil"/>
              <w:left w:val="single" w:sz="4" w:space="0" w:color="auto"/>
              <w:bottom w:val="single" w:sz="4" w:space="0" w:color="auto"/>
              <w:right w:val="single" w:sz="4" w:space="0" w:color="auto"/>
            </w:tcBorders>
            <w:noWrap/>
            <w:vAlign w:val="bottom"/>
          </w:tcPr>
          <w:p w:rsidR="004C3517" w:rsidRPr="00B138F3" w:rsidRDefault="004C3517" w:rsidP="00DF6F9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4C3517" w:rsidRPr="00B138F3" w:rsidRDefault="004C3517" w:rsidP="00DF6F99">
            <w:pPr>
              <w:widowControl w:val="0"/>
              <w:spacing w:after="160"/>
              <w:rPr>
                <w:rFonts w:ascii="GHEA Grapalat" w:hAnsi="GHEA Grapalat" w:cs="Sylfaen"/>
              </w:rPr>
            </w:pPr>
          </w:p>
          <w:p w:rsidR="004C3517" w:rsidRPr="00B138F3" w:rsidRDefault="004C3517" w:rsidP="00DF6F99">
            <w:pPr>
              <w:widowControl w:val="0"/>
              <w:spacing w:after="160"/>
              <w:jc w:val="right"/>
              <w:rPr>
                <w:rFonts w:ascii="GHEA Grapalat" w:hAnsi="GHEA Grapalat" w:cs="Tahoma"/>
              </w:rPr>
            </w:pPr>
            <w:r w:rsidRPr="00B138F3">
              <w:rPr>
                <w:rFonts w:ascii="GHEA Grapalat" w:hAnsi="GHEA Grapalat"/>
              </w:rPr>
              <w:t>/____________________/</w:t>
            </w:r>
          </w:p>
          <w:p w:rsidR="004C3517" w:rsidRPr="00B138F3" w:rsidRDefault="004C3517" w:rsidP="00DF6F99">
            <w:pPr>
              <w:widowControl w:val="0"/>
              <w:spacing w:after="160"/>
              <w:rPr>
                <w:rFonts w:ascii="GHEA Grapalat" w:hAnsi="GHEA Grapalat" w:cs="Sylfaen"/>
              </w:rPr>
            </w:pPr>
          </w:p>
          <w:p w:rsidR="004C3517" w:rsidRPr="00B138F3" w:rsidRDefault="004C3517" w:rsidP="00DF6F99">
            <w:pPr>
              <w:widowControl w:val="0"/>
              <w:spacing w:after="160"/>
              <w:jc w:val="right"/>
              <w:rPr>
                <w:rFonts w:ascii="GHEA Grapalat" w:hAnsi="GHEA Grapalat" w:cs="Sylfaen"/>
              </w:rPr>
            </w:pPr>
            <w:r w:rsidRPr="00B138F3">
              <w:rPr>
                <w:rFonts w:ascii="GHEA Grapalat" w:hAnsi="GHEA Grapalat"/>
              </w:rPr>
              <w:t>/____________________/</w:t>
            </w:r>
          </w:p>
          <w:p w:rsidR="004C3517" w:rsidRPr="00B138F3" w:rsidRDefault="004C3517" w:rsidP="00DF6F99">
            <w:pPr>
              <w:widowControl w:val="0"/>
              <w:spacing w:after="160"/>
              <w:rPr>
                <w:rFonts w:ascii="GHEA Grapalat" w:hAnsi="GHEA Grapalat" w:cs="Sylfaen"/>
              </w:rPr>
            </w:pPr>
          </w:p>
          <w:p w:rsidR="004C3517" w:rsidRPr="00B138F3" w:rsidRDefault="004C3517" w:rsidP="00DF6F9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4C3517" w:rsidRPr="00B138F3" w:rsidRDefault="004C3517" w:rsidP="00DF6F9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4C3517" w:rsidRPr="00B138F3" w:rsidRDefault="004C3517" w:rsidP="00DF6F9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4C3517" w:rsidRPr="00B138F3" w:rsidRDefault="004C3517" w:rsidP="00DF6F99">
            <w:pPr>
              <w:widowControl w:val="0"/>
              <w:spacing w:after="160"/>
              <w:rPr>
                <w:rFonts w:ascii="GHEA Grapalat" w:hAnsi="GHEA Grapalat" w:cs="Sylfaen"/>
              </w:rPr>
            </w:pPr>
          </w:p>
          <w:p w:rsidR="004C3517" w:rsidRPr="00B138F3" w:rsidRDefault="004C3517" w:rsidP="00DF6F99">
            <w:pPr>
              <w:widowControl w:val="0"/>
              <w:spacing w:after="160"/>
              <w:jc w:val="right"/>
              <w:rPr>
                <w:rFonts w:ascii="GHEA Grapalat" w:hAnsi="GHEA Grapalat" w:cs="Sylfaen"/>
              </w:rPr>
            </w:pPr>
            <w:r w:rsidRPr="00B138F3">
              <w:rPr>
                <w:rFonts w:ascii="GHEA Grapalat" w:hAnsi="GHEA Grapalat"/>
              </w:rPr>
              <w:t>/____________________/</w:t>
            </w:r>
          </w:p>
          <w:p w:rsidR="004C3517" w:rsidRPr="00B138F3" w:rsidRDefault="004C3517" w:rsidP="00DF6F99">
            <w:pPr>
              <w:widowControl w:val="0"/>
              <w:spacing w:after="160"/>
              <w:jc w:val="right"/>
              <w:rPr>
                <w:rFonts w:ascii="GHEA Grapalat" w:hAnsi="GHEA Grapalat" w:cs="Tahoma"/>
              </w:rPr>
            </w:pPr>
          </w:p>
          <w:p w:rsidR="004C3517" w:rsidRPr="00B138F3" w:rsidRDefault="004C3517" w:rsidP="00DF6F99">
            <w:pPr>
              <w:widowControl w:val="0"/>
              <w:spacing w:after="160"/>
              <w:jc w:val="right"/>
              <w:rPr>
                <w:rFonts w:ascii="GHEA Grapalat" w:hAnsi="GHEA Grapalat" w:cs="Sylfaen"/>
              </w:rPr>
            </w:pPr>
            <w:r w:rsidRPr="00B138F3">
              <w:rPr>
                <w:rFonts w:ascii="GHEA Grapalat" w:hAnsi="GHEA Grapalat"/>
              </w:rPr>
              <w:t>/____________________/</w:t>
            </w:r>
          </w:p>
          <w:p w:rsidR="004C3517" w:rsidRPr="00B138F3" w:rsidRDefault="004C3517" w:rsidP="00DF6F99">
            <w:pPr>
              <w:widowControl w:val="0"/>
              <w:spacing w:after="160"/>
              <w:rPr>
                <w:rFonts w:ascii="GHEA Grapalat" w:hAnsi="GHEA Grapalat" w:cs="Sylfaen"/>
              </w:rPr>
            </w:pPr>
          </w:p>
          <w:p w:rsidR="004C3517" w:rsidRPr="00B138F3" w:rsidRDefault="004C3517" w:rsidP="00DF6F9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4C3517" w:rsidRPr="00B138F3" w:rsidTr="00DF6F99">
        <w:trPr>
          <w:trHeight w:val="2194"/>
        </w:trPr>
        <w:tc>
          <w:tcPr>
            <w:tcW w:w="5616" w:type="dxa"/>
            <w:tcBorders>
              <w:top w:val="single" w:sz="4" w:space="0" w:color="auto"/>
              <w:left w:val="single" w:sz="4" w:space="0" w:color="auto"/>
              <w:right w:val="single" w:sz="4" w:space="0" w:color="auto"/>
            </w:tcBorders>
            <w:noWrap/>
            <w:vAlign w:val="bottom"/>
          </w:tcPr>
          <w:p w:rsidR="004C3517" w:rsidRPr="00B138F3" w:rsidRDefault="004C3517" w:rsidP="00DF6F9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4C3517" w:rsidRPr="00B138F3" w:rsidRDefault="004C3517" w:rsidP="00DF6F99">
            <w:pPr>
              <w:widowControl w:val="0"/>
              <w:spacing w:after="160"/>
              <w:rPr>
                <w:rFonts w:ascii="GHEA Grapalat" w:hAnsi="GHEA Grapalat"/>
              </w:rPr>
            </w:pPr>
          </w:p>
          <w:p w:rsidR="004C3517" w:rsidRPr="00B138F3" w:rsidRDefault="004C3517" w:rsidP="00DF6F99">
            <w:pPr>
              <w:widowControl w:val="0"/>
              <w:jc w:val="right"/>
              <w:rPr>
                <w:rFonts w:ascii="GHEA Grapalat" w:hAnsi="GHEA Grapalat" w:cs="Tahoma"/>
              </w:rPr>
            </w:pPr>
            <w:r w:rsidRPr="00B138F3">
              <w:rPr>
                <w:rFonts w:ascii="GHEA Grapalat" w:hAnsi="GHEA Grapalat"/>
              </w:rPr>
              <w:t>/____________________/</w:t>
            </w:r>
          </w:p>
          <w:p w:rsidR="004C3517" w:rsidRPr="00B138F3" w:rsidRDefault="004C3517" w:rsidP="00DF6F9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4C3517" w:rsidRPr="00B138F3" w:rsidRDefault="004C3517" w:rsidP="00DF6F99">
            <w:pPr>
              <w:widowControl w:val="0"/>
              <w:spacing w:after="160"/>
              <w:rPr>
                <w:rFonts w:ascii="GHEA Grapalat" w:hAnsi="GHEA Grapalat" w:cs="Tahoma"/>
              </w:rPr>
            </w:pPr>
          </w:p>
          <w:p w:rsidR="004C3517" w:rsidRPr="00B138F3" w:rsidRDefault="004C3517" w:rsidP="00DF6F9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4C3517" w:rsidRPr="00B138F3" w:rsidRDefault="004C3517" w:rsidP="00DF6F9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4C3517" w:rsidRPr="00B138F3" w:rsidRDefault="004C3517" w:rsidP="00DF6F99">
            <w:pPr>
              <w:widowControl w:val="0"/>
              <w:spacing w:after="160"/>
              <w:rPr>
                <w:rFonts w:ascii="GHEA Grapalat" w:hAnsi="GHEA Grapalat" w:cs="Tahoma"/>
              </w:rPr>
            </w:pPr>
          </w:p>
          <w:p w:rsidR="004C3517" w:rsidRPr="00B138F3" w:rsidRDefault="004C3517" w:rsidP="00DF6F99">
            <w:pPr>
              <w:widowControl w:val="0"/>
              <w:jc w:val="right"/>
              <w:rPr>
                <w:rFonts w:ascii="GHEA Grapalat" w:hAnsi="GHEA Grapalat" w:cs="Tahoma"/>
              </w:rPr>
            </w:pPr>
            <w:r w:rsidRPr="00B138F3">
              <w:rPr>
                <w:rFonts w:ascii="GHEA Grapalat" w:hAnsi="GHEA Grapalat"/>
              </w:rPr>
              <w:t>/____________________/</w:t>
            </w:r>
          </w:p>
          <w:p w:rsidR="004C3517" w:rsidRPr="00B138F3" w:rsidRDefault="004C3517" w:rsidP="00DF6F9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4C3517" w:rsidRPr="00B138F3" w:rsidRDefault="004C3517" w:rsidP="00DF6F99">
            <w:pPr>
              <w:widowControl w:val="0"/>
              <w:spacing w:after="160"/>
              <w:rPr>
                <w:rFonts w:ascii="GHEA Grapalat" w:hAnsi="GHEA Grapalat" w:cs="Arial"/>
              </w:rPr>
            </w:pPr>
          </w:p>
        </w:tc>
      </w:tr>
      <w:tr w:rsidR="004C3517" w:rsidRPr="00B138F3" w:rsidTr="00DF6F99">
        <w:trPr>
          <w:trHeight w:val="2194"/>
        </w:trPr>
        <w:tc>
          <w:tcPr>
            <w:tcW w:w="5616" w:type="dxa"/>
            <w:tcBorders>
              <w:top w:val="nil"/>
              <w:left w:val="single" w:sz="4" w:space="0" w:color="auto"/>
              <w:bottom w:val="single" w:sz="4" w:space="0" w:color="auto"/>
              <w:right w:val="single" w:sz="4" w:space="0" w:color="auto"/>
            </w:tcBorders>
            <w:noWrap/>
            <w:vAlign w:val="bottom"/>
          </w:tcPr>
          <w:p w:rsidR="004C3517" w:rsidRPr="00B138F3" w:rsidRDefault="004C3517" w:rsidP="00DF6F9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4C3517" w:rsidRPr="00B138F3" w:rsidRDefault="004C3517" w:rsidP="00DF6F99">
            <w:pPr>
              <w:widowControl w:val="0"/>
              <w:spacing w:after="160"/>
              <w:rPr>
                <w:rFonts w:ascii="GHEA Grapalat" w:hAnsi="GHEA Grapalat" w:cs="Sylfaen"/>
              </w:rPr>
            </w:pPr>
          </w:p>
          <w:p w:rsidR="004C3517" w:rsidRPr="00B138F3" w:rsidRDefault="004C3517" w:rsidP="00DF6F9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4C3517" w:rsidRPr="00B138F3" w:rsidRDefault="004C3517" w:rsidP="00DF6F9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4C3517" w:rsidRPr="00B138F3" w:rsidRDefault="004C3517" w:rsidP="00DF6F99">
            <w:pPr>
              <w:widowControl w:val="0"/>
              <w:spacing w:after="160"/>
              <w:rPr>
                <w:rFonts w:ascii="GHEA Grapalat" w:hAnsi="GHEA Grapalat"/>
              </w:rPr>
            </w:pPr>
          </w:p>
          <w:p w:rsidR="004C3517" w:rsidRPr="00B138F3" w:rsidRDefault="004C3517" w:rsidP="00DF6F9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4C3517" w:rsidRPr="00B138F3" w:rsidRDefault="004C3517" w:rsidP="004C3517">
      <w:pPr>
        <w:widowControl w:val="0"/>
        <w:spacing w:after="160"/>
        <w:jc w:val="center"/>
        <w:rPr>
          <w:rFonts w:ascii="GHEA Grapalat" w:hAnsi="GHEA Grapalat" w:cs="Sylfaen"/>
        </w:rPr>
      </w:pPr>
    </w:p>
    <w:p w:rsidR="00DF6F99" w:rsidRPr="00B138F3" w:rsidRDefault="004C3517" w:rsidP="00DF6F99">
      <w:pPr>
        <w:widowControl w:val="0"/>
        <w:spacing w:after="160"/>
        <w:ind w:left="567" w:right="565"/>
        <w:jc w:val="center"/>
        <w:rPr>
          <w:rFonts w:ascii="GHEA Grapalat" w:hAnsi="GHEA Grapalat"/>
          <w:b/>
        </w:rPr>
      </w:pPr>
      <w:r>
        <w:rPr>
          <w:rFonts w:ascii="GHEA Grapalat" w:hAnsi="GHEA Grapalat"/>
          <w:b/>
        </w:rPr>
        <w:br w:type="page"/>
      </w:r>
      <w:r w:rsidR="00DF6F99" w:rsidRPr="00B138F3">
        <w:rPr>
          <w:rFonts w:ascii="GHEA Grapalat" w:hAnsi="GHEA Grapalat"/>
          <w:b/>
        </w:rPr>
        <w:lastRenderedPageBreak/>
        <w:t xml:space="preserve">Обязательные реквизиты платежного требования </w:t>
      </w:r>
      <w:r w:rsidR="00DF6F99"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F6F99" w:rsidRPr="00B138F3" w:rsidTr="00DF6F9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F6F99" w:rsidRPr="00B138F3" w:rsidTr="00DF6F9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Del="0010680B"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DF6F99" w:rsidRPr="00B138F3" w:rsidRDefault="00DF6F99" w:rsidP="00DF6F9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DF6F99" w:rsidRPr="00B138F3" w:rsidRDefault="00DF6F99" w:rsidP="00DF6F9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p>
        </w:tc>
      </w:tr>
      <w:tr w:rsidR="00DF6F99" w:rsidRPr="00B138F3" w:rsidTr="00DF6F9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DF6F99" w:rsidRPr="00B138F3" w:rsidRDefault="00DF6F99" w:rsidP="00DF6F9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F6F99" w:rsidRPr="00B138F3" w:rsidRDefault="00DF6F99" w:rsidP="00DF6F99">
            <w:pPr>
              <w:widowControl w:val="0"/>
              <w:spacing w:after="120"/>
              <w:jc w:val="center"/>
              <w:rPr>
                <w:rFonts w:ascii="GHEA Grapalat" w:hAnsi="GHEA Grapalat"/>
                <w:sz w:val="18"/>
                <w:szCs w:val="18"/>
              </w:rPr>
            </w:pPr>
          </w:p>
        </w:tc>
      </w:tr>
    </w:tbl>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DF6F99" w:rsidRPr="00B138F3" w:rsidRDefault="00DF6F99" w:rsidP="00DF6F99">
      <w:pPr>
        <w:widowControl w:val="0"/>
        <w:spacing w:after="160"/>
        <w:ind w:left="567" w:right="565"/>
        <w:jc w:val="center"/>
        <w:rPr>
          <w:rFonts w:ascii="GHEA Grapalat" w:hAnsi="GHEA Grapalat"/>
          <w:b/>
        </w:rPr>
      </w:pPr>
    </w:p>
    <w:p w:rsidR="004C3517" w:rsidRDefault="004C3517">
      <w:pPr>
        <w:rPr>
          <w:rFonts w:ascii="GHEA Grapalat" w:hAnsi="GHEA Grapalat"/>
          <w:b/>
        </w:rPr>
      </w:pPr>
    </w:p>
    <w:p w:rsidR="00025C08" w:rsidRDefault="00025C08" w:rsidP="00025C08">
      <w:pPr>
        <w:rPr>
          <w:rFonts w:ascii="GHEA Grapalat" w:hAnsi="GHEA Grapalat"/>
          <w:b/>
        </w:rPr>
      </w:pPr>
    </w:p>
    <w:p w:rsidR="00DF6F99" w:rsidRDefault="00DF6F99">
      <w:pPr>
        <w:rPr>
          <w:rFonts w:ascii="GHEA Grapalat" w:hAnsi="GHEA Grapalat"/>
          <w:b/>
        </w:rPr>
      </w:pPr>
      <w:r>
        <w:rPr>
          <w:rFonts w:ascii="GHEA Grapalat" w:hAnsi="GHEA Grapalat"/>
          <w:b/>
        </w:rPr>
        <w:br w:type="page"/>
      </w:r>
    </w:p>
    <w:p w:rsidR="00025C08" w:rsidRPr="009F3DC7" w:rsidRDefault="00025C08" w:rsidP="00025C0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Pr>
          <w:rFonts w:ascii="GHEA Grapalat" w:hAnsi="GHEA Grapalat"/>
          <w:b/>
          <w:sz w:val="24"/>
          <w:szCs w:val="24"/>
        </w:rPr>
        <w:t>7</w:t>
      </w:r>
      <w:r>
        <w:rPr>
          <w:rStyle w:val="FootnoteReference"/>
          <w:rFonts w:ascii="GHEA Grapalat" w:hAnsi="GHEA Grapalat" w:cs="Sylfaen"/>
          <w:b/>
          <w:sz w:val="24"/>
          <w:szCs w:val="24"/>
        </w:rPr>
        <w:footnoteReference w:customMarkFollows="1" w:id="16"/>
        <w:t>25</w:t>
      </w:r>
    </w:p>
    <w:p w:rsidR="00025C08" w:rsidRPr="00DF6F99" w:rsidRDefault="00025C08" w:rsidP="00025C08">
      <w:pPr>
        <w:jc w:val="right"/>
        <w:rPr>
          <w:rFonts w:ascii="Sylfaen" w:hAnsi="Sylfaen" w:cs="Sylfaen"/>
          <w:b/>
        </w:rPr>
      </w:pPr>
      <w:r w:rsidRPr="004A2627">
        <w:rPr>
          <w:rFonts w:ascii="GHEA Grapalat" w:hAnsi="GHEA Grapalat"/>
          <w:b/>
        </w:rPr>
        <w:t>к Приглашению на запрос котировок</w:t>
      </w:r>
      <w:r w:rsidRPr="004A2627">
        <w:rPr>
          <w:rFonts w:ascii="GHEA Grapalat" w:hAnsi="GHEA Grapalat" w:cs="Arial"/>
          <w:b/>
        </w:rPr>
        <w:br/>
      </w:r>
      <w:r w:rsidRPr="004A2627">
        <w:rPr>
          <w:rFonts w:ascii="GHEA Grapalat" w:hAnsi="GHEA Grapalat"/>
          <w:b/>
        </w:rPr>
        <w:t xml:space="preserve">под кодом </w:t>
      </w:r>
      <w:r w:rsidRPr="0089289A">
        <w:rPr>
          <w:rFonts w:ascii="GHEA Grapalat" w:hAnsi="GHEA Grapalat"/>
          <w:b/>
          <w:i/>
        </w:rPr>
        <w:t>AMRHMD</w:t>
      </w:r>
      <w:r w:rsidRPr="004A2627">
        <w:rPr>
          <w:rFonts w:ascii="GHEA Grapalat" w:hAnsi="GHEA Grapalat"/>
          <w:b/>
          <w:i/>
        </w:rPr>
        <w:t>-</w:t>
      </w:r>
      <w:r w:rsidRPr="0089289A">
        <w:rPr>
          <w:rFonts w:ascii="GHEA Grapalat" w:hAnsi="GHEA Grapalat"/>
          <w:b/>
          <w:i/>
        </w:rPr>
        <w:t>GHAShDzB</w:t>
      </w:r>
      <w:r w:rsidRPr="0089289A">
        <w:rPr>
          <w:rFonts w:ascii="Sylfaen" w:hAnsi="Sylfaen" w:cs="Sylfaen"/>
          <w:b/>
          <w:lang w:val="hy-AM"/>
        </w:rPr>
        <w:t>-25/0</w:t>
      </w:r>
      <w:r w:rsidR="00DF6F99" w:rsidRPr="00DF6F99">
        <w:rPr>
          <w:rFonts w:ascii="Sylfaen" w:hAnsi="Sylfaen" w:cs="Sylfaen"/>
          <w:b/>
        </w:rPr>
        <w:t>2</w:t>
      </w:r>
    </w:p>
    <w:p w:rsidR="00025C08" w:rsidRPr="009F3DC7" w:rsidRDefault="00025C08" w:rsidP="00025C0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w:t>
      </w:r>
    </w:p>
    <w:p w:rsidR="00025C08" w:rsidRPr="009F3DC7" w:rsidRDefault="00025C08" w:rsidP="00025C08">
      <w:pPr>
        <w:widowControl w:val="0"/>
        <w:tabs>
          <w:tab w:val="left" w:pos="2268"/>
        </w:tabs>
        <w:spacing w:after="160" w:line="360" w:lineRule="auto"/>
        <w:ind w:firstLine="567"/>
        <w:jc w:val="right"/>
        <w:rPr>
          <w:rFonts w:ascii="GHEA Grapalat" w:hAnsi="GHEA Grapalat"/>
        </w:rPr>
      </w:pPr>
    </w:p>
    <w:p w:rsidR="00025C08" w:rsidRPr="000A3450" w:rsidRDefault="00025C08" w:rsidP="00025C0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025C08" w:rsidRPr="000A3450" w:rsidRDefault="00025C08" w:rsidP="00025C0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025C08" w:rsidTr="004B6EED">
        <w:tc>
          <w:tcPr>
            <w:tcW w:w="4503" w:type="dxa"/>
          </w:tcPr>
          <w:p w:rsidR="00025C08" w:rsidRPr="0048136F" w:rsidRDefault="00025C08" w:rsidP="004B6EED">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025C08" w:rsidRPr="0048136F" w:rsidRDefault="00025C08" w:rsidP="004B6EED">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025C08" w:rsidRPr="009F3DC7" w:rsidRDefault="00025C08" w:rsidP="00025C08">
      <w:pPr>
        <w:widowControl w:val="0"/>
        <w:spacing w:after="160" w:line="360" w:lineRule="auto"/>
        <w:ind w:firstLine="567"/>
        <w:jc w:val="both"/>
        <w:rPr>
          <w:rFonts w:ascii="GHEA Grapalat" w:hAnsi="GHEA Grapalat"/>
        </w:rPr>
      </w:pPr>
    </w:p>
    <w:p w:rsidR="00025C08" w:rsidRPr="009F3DC7" w:rsidRDefault="00025C08" w:rsidP="00025C0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025C08" w:rsidRPr="009F3DC7" w:rsidRDefault="00025C08" w:rsidP="00025C08">
      <w:pPr>
        <w:widowControl w:val="0"/>
        <w:spacing w:after="160" w:line="360" w:lineRule="auto"/>
        <w:ind w:firstLine="567"/>
        <w:jc w:val="both"/>
        <w:rPr>
          <w:rFonts w:ascii="GHEA Grapalat" w:hAnsi="GHEA Grapalat"/>
          <w:b/>
        </w:rPr>
      </w:pPr>
    </w:p>
    <w:p w:rsidR="00025C08" w:rsidRPr="009F3DC7" w:rsidRDefault="00025C08" w:rsidP="00025C0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025C08" w:rsidRPr="009F3DC7" w:rsidRDefault="00025C08" w:rsidP="00025C08">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Pr="00812B4F">
        <w:rPr>
          <w:rFonts w:ascii="GHEA Grapalat" w:hAnsi="GHEA Grapalat"/>
        </w:rPr>
        <w:t xml:space="preserve">установленные Приложением N 1 к настоящему Договору (далее-договор) </w:t>
      </w:r>
      <w:r w:rsidRPr="00812B4F">
        <w:rPr>
          <w:rFonts w:ascii="GHEA Grapalat" w:hAnsi="GHEA Grapalat" w:hint="eastAsia"/>
        </w:rPr>
        <w:t>проектной</w:t>
      </w:r>
      <w:r w:rsidRPr="00812B4F">
        <w:rPr>
          <w:rFonts w:ascii="GHEA Grapalat" w:hAnsi="GHEA Grapalat"/>
        </w:rPr>
        <w:t xml:space="preserve"> </w:t>
      </w:r>
      <w:r w:rsidRPr="00812B4F">
        <w:rPr>
          <w:rFonts w:ascii="GHEA Grapalat" w:hAnsi="GHEA Grapalat" w:hint="eastAsia"/>
        </w:rPr>
        <w:t>документацией</w:t>
      </w:r>
      <w:r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Pr>
          <w:rFonts w:ascii="GHEA Grapalat" w:hAnsi="GHEA Grapalat"/>
        </w:rPr>
        <w:t xml:space="preserve">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025C08" w:rsidRPr="009F3DC7" w:rsidRDefault="00025C08" w:rsidP="00025C08">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025C08" w:rsidRDefault="00025C08" w:rsidP="00025C08">
      <w:pPr>
        <w:widowControl w:val="0"/>
        <w:spacing w:after="160" w:line="360" w:lineRule="auto"/>
        <w:jc w:val="both"/>
        <w:rPr>
          <w:ins w:id="9" w:author="Inesa Kocharyan" w:date="2024-02-09T17:30:00Z"/>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025C08" w:rsidRPr="009F3DC7" w:rsidRDefault="00025C08" w:rsidP="00025C08">
      <w:pPr>
        <w:widowControl w:val="0"/>
        <w:spacing w:after="160" w:line="360" w:lineRule="auto"/>
        <w:jc w:val="both"/>
        <w:rPr>
          <w:rFonts w:ascii="GHEA Grapalat" w:hAnsi="GHEA Grapalat"/>
        </w:rPr>
      </w:pPr>
      <w:r w:rsidRPr="00B7135E">
        <w:rPr>
          <w:rFonts w:ascii="GHEA Grapalat" w:hAnsi="GHEA Grapalat"/>
        </w:rPr>
        <w:lastRenderedPageBreak/>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 ---/---"</w:t>
      </w:r>
      <w:r w:rsidRPr="00391653">
        <w:rPr>
          <w:rFonts w:ascii="GHEA Grapalat" w:hAnsi="GHEA Grapalat"/>
          <w:sz w:val="20"/>
          <w:szCs w:val="20"/>
        </w:rPr>
        <w:t>.</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Pr="00477D2B">
        <w:rPr>
          <w:rFonts w:ascii="GHEA Grapalat" w:hAnsi="GHEA Grapalat"/>
        </w:rPr>
        <w:t xml:space="preserve"> Подрядчиком </w:t>
      </w:r>
      <w:r w:rsidRPr="009F3DC7">
        <w:rPr>
          <w:rFonts w:ascii="GHEA Grapalat" w:hAnsi="GHEA Grapalat"/>
        </w:rPr>
        <w:t xml:space="preserve"> в соответствии с </w:t>
      </w:r>
      <w:r w:rsidRPr="00C53219">
        <w:rPr>
          <w:rFonts w:ascii="GHEA Grapalat" w:hAnsi="GHEA Grapalat"/>
        </w:rPr>
        <w:t>градостроительной нормативно-технической и утвержденной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Pr="00477D2B">
        <w:rPr>
          <w:rFonts w:ascii="GHEA Grapalat" w:hAnsi="GHEA Grapalat"/>
        </w:rPr>
        <w:t xml:space="preserve">настоящего </w:t>
      </w:r>
      <w:r w:rsidRPr="009F3DC7">
        <w:rPr>
          <w:rFonts w:ascii="GHEA Grapalat" w:hAnsi="GHEA Grapalat"/>
        </w:rPr>
        <w:t xml:space="preserve">договора </w:t>
      </w:r>
      <w:r w:rsidRPr="00BD3389">
        <w:rPr>
          <w:rFonts w:ascii="GHEA Grapalat" w:hAnsi="GHEA Grapalat"/>
        </w:rPr>
        <w:t>объемной ведомостью-сметой</w:t>
      </w:r>
      <w:r>
        <w:rPr>
          <w:rFonts w:ascii="GHEA Grapalat" w:hAnsi="GHEA Grapalat"/>
        </w:rPr>
        <w:t>.</w:t>
      </w:r>
    </w:p>
    <w:p w:rsidR="00025C08" w:rsidRPr="000A3450" w:rsidRDefault="00025C08" w:rsidP="00025C0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025C08" w:rsidRPr="000A3450" w:rsidRDefault="00025C08" w:rsidP="00025C0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025C08" w:rsidRPr="009F3DC7" w:rsidRDefault="00025C08" w:rsidP="00025C0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Pr="006458AE">
        <w:rPr>
          <w:rFonts w:ascii="GHEA Grapalat" w:hAnsi="GHEA Grapalat"/>
        </w:rPr>
        <w:t>установлены календарным графиком, представленным в Приложении 2 к настоящему Договору</w:t>
      </w:r>
      <w:r w:rsidRPr="009F3DC7">
        <w:rPr>
          <w:rFonts w:ascii="GHEA Grapalat" w:hAnsi="GHEA Grapalat"/>
        </w:rPr>
        <w:t xml:space="preserve">. </w:t>
      </w:r>
    </w:p>
    <w:p w:rsidR="00025C08" w:rsidRPr="009F3DC7" w:rsidRDefault="00025C08" w:rsidP="00025C08">
      <w:pPr>
        <w:widowControl w:val="0"/>
        <w:tabs>
          <w:tab w:val="left" w:pos="1134"/>
        </w:tabs>
        <w:spacing w:after="160" w:line="360" w:lineRule="auto"/>
        <w:ind w:firstLine="567"/>
        <w:jc w:val="both"/>
        <w:rPr>
          <w:rFonts w:ascii="GHEA Grapalat" w:hAnsi="GHEA Grapalat"/>
        </w:rPr>
      </w:pPr>
    </w:p>
    <w:p w:rsidR="00025C08" w:rsidRPr="009F3DC7" w:rsidRDefault="00025C08" w:rsidP="00025C0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025C08" w:rsidRPr="009F3DC7" w:rsidRDefault="00025C08" w:rsidP="00025C0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Pr="006458AE">
        <w:rPr>
          <w:rFonts w:ascii="GHEA Grapalat" w:hAnsi="GHEA Grapalat"/>
        </w:rPr>
        <w:t>трудо</w:t>
      </w:r>
      <w:r w:rsidRPr="00477D2B">
        <w:rPr>
          <w:rFonts w:ascii="GHEA Grapalat" w:hAnsi="GHEA Grapalat"/>
        </w:rPr>
        <w:t xml:space="preserve">вым и </w:t>
      </w:r>
      <w:r w:rsidRPr="006458AE">
        <w:rPr>
          <w:rFonts w:ascii="GHEA Grapalat" w:hAnsi="GHEA Grapalat"/>
        </w:rPr>
        <w:t>техническим ресурсом</w:t>
      </w:r>
      <w:r w:rsidRPr="00477D2B">
        <w:rPr>
          <w:rFonts w:ascii="GHEA Grapalat" w:hAnsi="GHEA Grapalat"/>
        </w:rPr>
        <w:t>,</w:t>
      </w:r>
      <w:r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rsidR="00025C08" w:rsidRPr="009F3DC7" w:rsidRDefault="00025C08" w:rsidP="00025C0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025C08" w:rsidRPr="009F3DC7" w:rsidRDefault="00025C08" w:rsidP="00025C08">
      <w:pPr>
        <w:widowControl w:val="0"/>
        <w:tabs>
          <w:tab w:val="left" w:pos="1276"/>
        </w:tabs>
        <w:spacing w:after="160" w:line="360" w:lineRule="auto"/>
        <w:ind w:firstLine="567"/>
        <w:jc w:val="center"/>
        <w:rPr>
          <w:rFonts w:ascii="GHEA Grapalat" w:hAnsi="GHEA Grapalat"/>
          <w:b/>
          <w:i/>
        </w:rPr>
      </w:pPr>
    </w:p>
    <w:p w:rsidR="00025C08" w:rsidRPr="009F3DC7" w:rsidRDefault="00025C08" w:rsidP="00025C0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025C08" w:rsidRPr="009F3DC7" w:rsidRDefault="00025C08" w:rsidP="00025C0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Pr>
          <w:rFonts w:ascii="GHEA Grapalat" w:hAnsi="GHEA Grapalat"/>
        </w:rPr>
        <w:t xml:space="preserve"> пунктами 1.1 или 1.2 настоящего договора</w:t>
      </w:r>
      <w:r w:rsidRPr="009F3DC7">
        <w:rPr>
          <w:rFonts w:ascii="GHEA Grapalat" w:hAnsi="GHEA Grapalat"/>
        </w:rPr>
        <w:t>,</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025C08" w:rsidRPr="009F3DC7" w:rsidRDefault="00025C08" w:rsidP="00025C0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 xml:space="preserve">В случае прекращения договора по основаниям, предусмотренным законом или договором, до приемки Заказчиком результата работы, выполненной </w:t>
      </w:r>
      <w:r w:rsidRPr="009F3DC7">
        <w:rPr>
          <w:rFonts w:ascii="GHEA Grapalat" w:hAnsi="GHEA Grapalat"/>
        </w:rPr>
        <w:lastRenderedPageBreak/>
        <w:t>Подрядчиком, требовать сдачи ему результата незавершенной работы.</w:t>
      </w:r>
    </w:p>
    <w:p w:rsidR="00025C08" w:rsidRDefault="00025C08" w:rsidP="00025C08">
      <w:pPr>
        <w:rPr>
          <w:rFonts w:ascii="GHEA Grapalat" w:hAnsi="GHEA Grapalat"/>
          <w:b/>
        </w:rPr>
      </w:pPr>
      <w:r>
        <w:rPr>
          <w:rFonts w:ascii="GHEA Grapalat" w:hAnsi="GHEA Grapalat"/>
          <w:b/>
        </w:rPr>
        <w:br w:type="page"/>
      </w:r>
    </w:p>
    <w:p w:rsidR="00025C08" w:rsidRPr="009F3DC7" w:rsidRDefault="00025C08" w:rsidP="00025C0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025C08" w:rsidRPr="009F3DC7" w:rsidRDefault="00025C08" w:rsidP="00025C0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025C08" w:rsidRDefault="00025C08" w:rsidP="00025C08">
      <w:pPr>
        <w:widowControl w:val="0"/>
        <w:tabs>
          <w:tab w:val="left" w:pos="1276"/>
        </w:tabs>
        <w:spacing w:after="160" w:line="360" w:lineRule="auto"/>
        <w:ind w:firstLine="567"/>
        <w:jc w:val="both"/>
        <w:rPr>
          <w:ins w:id="10"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025C08" w:rsidRPr="003B0CA7" w:rsidRDefault="00025C08" w:rsidP="00025C08">
      <w:pPr>
        <w:pStyle w:val="HTMLPreformatted"/>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rsidR="00025C08" w:rsidRPr="003B0CA7" w:rsidRDefault="00025C08" w:rsidP="00025C0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025C08" w:rsidRPr="009F3DC7" w:rsidRDefault="00025C08" w:rsidP="00025C0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025C08" w:rsidRPr="009F3DC7" w:rsidRDefault="00025C08" w:rsidP="00025C0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025C08" w:rsidRPr="009F3DC7" w:rsidRDefault="00025C08" w:rsidP="00025C0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025C08" w:rsidRPr="003C0805"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p>
    <w:p w:rsidR="00025C08" w:rsidRPr="00124BE9" w:rsidRDefault="00025C08" w:rsidP="00025C08">
      <w:pPr>
        <w:widowControl w:val="0"/>
        <w:tabs>
          <w:tab w:val="left" w:pos="1276"/>
        </w:tabs>
        <w:spacing w:after="160" w:line="360" w:lineRule="auto"/>
        <w:ind w:firstLine="567"/>
        <w:jc w:val="both"/>
        <w:rPr>
          <w:rFonts w:ascii="GHEA Grapalat" w:hAnsi="GHEA Grapalat" w:cs="Times Armenian"/>
        </w:rPr>
      </w:pPr>
    </w:p>
    <w:p w:rsidR="00025C08" w:rsidRPr="00A8246A"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025C08" w:rsidRDefault="00025C08" w:rsidP="00025C08">
      <w:pPr>
        <w:widowControl w:val="0"/>
        <w:tabs>
          <w:tab w:val="left" w:pos="1276"/>
        </w:tabs>
        <w:spacing w:after="160" w:line="360" w:lineRule="auto"/>
        <w:ind w:firstLine="567"/>
        <w:jc w:val="both"/>
        <w:rPr>
          <w:ins w:id="11"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EA596B">
        <w:rPr>
          <w:rFonts w:ascii="GHEA Grapalat" w:hAnsi="GHEA Grapalat"/>
        </w:rPr>
        <w:t>Обеспечивать</w:t>
      </w:r>
      <w:ins w:id="12" w:author="Inesa Kocharyan" w:date="2024-02-09T17:45:00Z">
        <w:r>
          <w:rPr>
            <w:rFonts w:ascii="GHEA Grapalat" w:hAnsi="GHEA Grapalat"/>
          </w:rPr>
          <w:t>:</w:t>
        </w:r>
      </w:ins>
    </w:p>
    <w:p w:rsidR="00025C08" w:rsidRDefault="00025C08" w:rsidP="00025C08">
      <w:pPr>
        <w:widowControl w:val="0"/>
        <w:tabs>
          <w:tab w:val="left" w:pos="1276"/>
        </w:tabs>
        <w:spacing w:after="160" w:line="360" w:lineRule="auto"/>
        <w:ind w:firstLine="567"/>
        <w:jc w:val="both"/>
        <w:rPr>
          <w:rFonts w:ascii="GHEA Grapalat" w:hAnsi="GHEA Grapalat"/>
        </w:rPr>
      </w:pPr>
      <w:r>
        <w:rPr>
          <w:rFonts w:ascii="GHEA Grapalat" w:hAnsi="GHEA Grapalat"/>
        </w:rPr>
        <w:t>1)</w:t>
      </w:r>
      <w:r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Pr>
          <w:rFonts w:ascii="GHEA Grapalat" w:hAnsi="GHEA Grapalat"/>
        </w:rPr>
        <w:t xml:space="preserve"> (эксплуатации)</w:t>
      </w:r>
      <w:r w:rsidRPr="009F3DC7">
        <w:rPr>
          <w:rFonts w:ascii="GHEA Grapalat" w:hAnsi="GHEA Grapalat"/>
        </w:rPr>
        <w:t xml:space="preserve"> результата работы, а также сообщать </w:t>
      </w:r>
      <w:r w:rsidRPr="009F3DC7">
        <w:rPr>
          <w:rFonts w:ascii="GHEA Grapalat" w:hAnsi="GHEA Grapalat"/>
        </w:rPr>
        <w:lastRenderedPageBreak/>
        <w:t>сведения о возможных последствиях несоблюдения этих требований и правил.</w:t>
      </w:r>
    </w:p>
    <w:p w:rsidR="00025C08" w:rsidRPr="009F3DC7" w:rsidRDefault="00025C08" w:rsidP="00025C0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Pr>
          <w:rFonts w:ascii="GHEA Grapalat" w:hAnsi="GHEA Grapalat"/>
        </w:rPr>
        <w:t xml:space="preserve"> </w:t>
      </w:r>
      <w:r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025C08" w:rsidRPr="009F3DC7" w:rsidRDefault="00025C08" w:rsidP="00025C0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Pr="0092053F">
        <w:rPr>
          <w:rFonts w:ascii="GHEA Grapalat" w:hAnsi="GHEA Grapalat"/>
        </w:rPr>
        <w:t xml:space="preserve"> </w:t>
      </w:r>
      <w:r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Pr>
          <w:rStyle w:val="FootnoteReference"/>
          <w:rFonts w:ascii="GHEA Grapalat" w:hAnsi="GHEA Grapalat"/>
        </w:rPr>
        <w:footnoteReference w:customMarkFollows="1" w:id="17"/>
        <w:t>26</w:t>
      </w:r>
      <w:r w:rsidRPr="009F3DC7">
        <w:rPr>
          <w:rFonts w:ascii="GHEA Grapalat" w:hAnsi="GHEA Grapalat"/>
        </w:rPr>
        <w:t>.</w:t>
      </w:r>
    </w:p>
    <w:p w:rsidR="00025C08" w:rsidRPr="009F3DC7" w:rsidRDefault="00025C08" w:rsidP="00025C0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Минимальные требования, предъявляемые к техническим характеристикам и 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w:hAnsi="GHEA Grapalat"/>
        </w:rPr>
        <w:t>приборам и оборудованию  представлены в приложении № —- к договору</w:t>
      </w:r>
      <w:r>
        <w:rPr>
          <w:rStyle w:val="FootnoteReference"/>
          <w:rFonts w:ascii="GHEA Grapalat" w:hAnsi="GHEA Grapalat"/>
        </w:rPr>
        <w:footnoteReference w:customMarkFollows="1" w:id="18"/>
        <w:t>27</w:t>
      </w:r>
      <w:r w:rsidRPr="0010519D">
        <w:rPr>
          <w:rFonts w:ascii="GHEA Grapalat" w:hAnsi="GHEA Grapalat"/>
        </w:rPr>
        <w:t>.</w:t>
      </w:r>
      <w:r w:rsidRPr="009F3DC7">
        <w:rPr>
          <w:rFonts w:ascii="GHEA Grapalat" w:hAnsi="GHEA Grapalat"/>
        </w:rPr>
        <w:t xml:space="preserve"> </w:t>
      </w:r>
    </w:p>
    <w:p w:rsidR="00025C08" w:rsidRPr="009F3DC7" w:rsidRDefault="00025C08" w:rsidP="00025C08">
      <w:pPr>
        <w:widowControl w:val="0"/>
        <w:tabs>
          <w:tab w:val="left" w:pos="1418"/>
        </w:tabs>
        <w:spacing w:after="160" w:line="360" w:lineRule="auto"/>
        <w:ind w:firstLine="567"/>
        <w:jc w:val="both"/>
        <w:rPr>
          <w:rFonts w:ascii="GHEA Grapalat" w:hAnsi="GHEA Grapalat"/>
        </w:rPr>
      </w:pPr>
      <w:r w:rsidRPr="009F3DC7">
        <w:rPr>
          <w:rFonts w:ascii="GHEA Grapalat" w:hAnsi="GHEA Grapalat"/>
        </w:rPr>
        <w:lastRenderedPageBreak/>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025C08" w:rsidRPr="009F3DC7" w:rsidRDefault="00025C08" w:rsidP="00025C08">
      <w:pPr>
        <w:widowControl w:val="0"/>
        <w:tabs>
          <w:tab w:val="left" w:pos="1276"/>
        </w:tabs>
        <w:spacing w:after="160" w:line="360" w:lineRule="auto"/>
        <w:ind w:firstLine="567"/>
        <w:jc w:val="both"/>
        <w:rPr>
          <w:rFonts w:ascii="GHEA Grapalat" w:hAnsi="GHEA Grapalat" w:cs="Sylfaen"/>
          <w:u w:val="single"/>
        </w:rPr>
      </w:pPr>
    </w:p>
    <w:p w:rsidR="00025C08" w:rsidRDefault="00025C08" w:rsidP="00025C0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025C08" w:rsidRDefault="00025C08" w:rsidP="00025C08">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025C08" w:rsidRDefault="00025C08" w:rsidP="00025C08">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Pr="00A039C5">
        <w:rPr>
          <w:rFonts w:ascii="GHEA Grapalat" w:hAnsi="GHEA Grapalat" w:cs="Sylfaen"/>
          <w:vertAlign w:val="superscript"/>
        </w:rPr>
        <w:t>27.1</w:t>
      </w:r>
      <w:r>
        <w:rPr>
          <w:rFonts w:ascii="GHEA Grapalat" w:hAnsi="GHEA Grapalat"/>
        </w:rPr>
        <w:t xml:space="preserve"> </w:t>
      </w:r>
    </w:p>
    <w:p w:rsidR="00025C08" w:rsidRDefault="00025C08" w:rsidP="00025C08">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025C08" w:rsidRDefault="00025C08" w:rsidP="00025C08">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025C08" w:rsidRDefault="00025C08" w:rsidP="00025C08">
      <w:pPr>
        <w:widowControl w:val="0"/>
        <w:tabs>
          <w:tab w:val="left" w:pos="1134"/>
        </w:tabs>
        <w:spacing w:after="160" w:line="340" w:lineRule="auto"/>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025C08" w:rsidRDefault="00025C08" w:rsidP="00025C08">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025C08" w:rsidRDefault="00025C08" w:rsidP="00025C08">
      <w:pPr>
        <w:widowControl w:val="0"/>
        <w:tabs>
          <w:tab w:val="left" w:pos="1134"/>
        </w:tabs>
        <w:spacing w:after="160" w:line="360" w:lineRule="auto"/>
        <w:ind w:firstLine="567"/>
        <w:jc w:val="both"/>
        <w:rPr>
          <w:rFonts w:ascii="GHEA Grapalat" w:hAnsi="GHEA Grapalat" w:cs="Sylfaen"/>
        </w:rPr>
      </w:pPr>
      <w:r>
        <w:rPr>
          <w:rFonts w:ascii="GHEA Grapalat" w:hAnsi="GHEA Grapalat"/>
        </w:rPr>
        <w:t>4.3.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025C08" w:rsidRDefault="00025C08" w:rsidP="00025C08">
      <w:pPr>
        <w:widowControl w:val="0"/>
        <w:tabs>
          <w:tab w:val="left" w:pos="1134"/>
        </w:tabs>
        <w:spacing w:after="160" w:line="360" w:lineRule="auto"/>
        <w:ind w:firstLine="567"/>
        <w:jc w:val="both"/>
        <w:rPr>
          <w:rFonts w:ascii="GHEA Grapalat" w:hAnsi="GHEA Grapalat"/>
        </w:rPr>
      </w:pPr>
      <w:r>
        <w:rPr>
          <w:rFonts w:ascii="GHEA Grapalat" w:hAnsi="GHEA Grapalat"/>
        </w:rPr>
        <w:t>4.4.</w:t>
      </w:r>
      <w:r>
        <w:rPr>
          <w:rFonts w:ascii="GHEA Grapalat" w:hAnsi="GHEA Grapalat"/>
        </w:rPr>
        <w:tab/>
        <w:t>Если в срок, установленный пунктом 4.3 договора, Заказчик не</w:t>
      </w:r>
      <w:r>
        <w:rPr>
          <w:rFonts w:ascii="Courier New" w:hAnsi="Courier New" w:cs="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025C08" w:rsidRDefault="00025C08" w:rsidP="00025C08">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025C08" w:rsidRDefault="00025C08" w:rsidP="00025C08">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025C08" w:rsidRDefault="00025C08" w:rsidP="00025C08">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Pr="008B6288">
        <w:rPr>
          <w:rFonts w:ascii="GHEA Grapalat" w:hAnsi="GHEA Grapalat"/>
          <w:sz w:val="24"/>
          <w:szCs w:val="24"/>
        </w:rPr>
        <w:t>приемн</w:t>
      </w:r>
      <w:r w:rsidRPr="00477D2B">
        <w:rPr>
          <w:rFonts w:ascii="GHEA Grapalat" w:hAnsi="GHEA Grapalat"/>
          <w:sz w:val="24"/>
          <w:szCs w:val="24"/>
        </w:rPr>
        <w:t>ой</w:t>
      </w:r>
      <w:r w:rsidRPr="008B6288">
        <w:rPr>
          <w:rFonts w:ascii="GHEA Grapalat" w:hAnsi="GHEA Grapalat"/>
          <w:sz w:val="24"/>
          <w:szCs w:val="24"/>
        </w:rPr>
        <w:t xml:space="preserve"> комисси</w:t>
      </w:r>
      <w:r w:rsidRPr="00477D2B">
        <w:rPr>
          <w:rFonts w:ascii="GHEA Grapalat" w:hAnsi="GHEA Grapalat"/>
          <w:sz w:val="24"/>
          <w:szCs w:val="24"/>
        </w:rPr>
        <w:t>и</w:t>
      </w:r>
      <w:r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025C08" w:rsidRDefault="00025C08" w:rsidP="00025C08">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w:t>
      </w:r>
      <w:r>
        <w:rPr>
          <w:rFonts w:ascii="GHEA Grapalat" w:hAnsi="GHEA Grapalat"/>
          <w:sz w:val="24"/>
          <w:szCs w:val="24"/>
        </w:rPr>
        <w:lastRenderedPageBreak/>
        <w:t>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025C08" w:rsidRDefault="00025C08" w:rsidP="00025C08">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025C08" w:rsidRDefault="00025C08" w:rsidP="00025C08">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025C08" w:rsidRDefault="00025C08" w:rsidP="00025C08">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025C08" w:rsidRDefault="00025C08" w:rsidP="00025C08">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025C08" w:rsidRDefault="00025C08" w:rsidP="00025C08">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025C08" w:rsidRPr="009F3DC7" w:rsidRDefault="00025C08" w:rsidP="00025C0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025C08" w:rsidRPr="00A542E3"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025C08" w:rsidRPr="00A542E3" w:rsidRDefault="00025C08" w:rsidP="00025C0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025C08" w:rsidRPr="00D5595C" w:rsidRDefault="00025C08" w:rsidP="00025C0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025C08" w:rsidRPr="00A542E3" w:rsidRDefault="00025C08" w:rsidP="00025C08">
      <w:pPr>
        <w:widowControl w:val="0"/>
        <w:tabs>
          <w:tab w:val="left" w:pos="1276"/>
        </w:tabs>
        <w:spacing w:after="160" w:line="360" w:lineRule="auto"/>
        <w:ind w:firstLine="567"/>
        <w:jc w:val="both"/>
        <w:rPr>
          <w:rFonts w:ascii="GHEA Grapalat" w:hAnsi="GHEA Grapalat"/>
        </w:rPr>
      </w:pPr>
      <w:r w:rsidRPr="00A542E3">
        <w:rPr>
          <w:rFonts w:ascii="GHEA Grapalat" w:hAnsi="GHEA Grapalat"/>
        </w:rPr>
        <w:lastRenderedPageBreak/>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Pr>
          <w:rStyle w:val="FootnoteReference"/>
          <w:rFonts w:ascii="GHEA Grapalat" w:hAnsi="GHEA Grapalat"/>
        </w:rPr>
        <w:footnoteReference w:customMarkFollows="1" w:id="19"/>
        <w:t>28</w:t>
      </w:r>
      <w:r w:rsidRPr="00A542E3">
        <w:rPr>
          <w:rFonts w:ascii="GHEA Grapalat" w:hAnsi="GHEA Grapalat"/>
        </w:rPr>
        <w:t>.</w:t>
      </w:r>
    </w:p>
    <w:p w:rsidR="00025C08" w:rsidRDefault="00025C08" w:rsidP="00025C08">
      <w:pPr>
        <w:widowControl w:val="0"/>
        <w:tabs>
          <w:tab w:val="left" w:pos="1276"/>
        </w:tabs>
        <w:spacing w:after="160" w:line="360" w:lineRule="auto"/>
        <w:ind w:firstLine="567"/>
        <w:jc w:val="both"/>
        <w:rPr>
          <w:ins w:id="13"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025C08" w:rsidRPr="009F3DC7" w:rsidRDefault="00025C08" w:rsidP="00025C0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C8334C">
        <w:rPr>
          <w:rFonts w:ascii="GHEA Grapalat" w:hAnsi="GHEA Grapalat" w:cs="Sylfaen"/>
        </w:rPr>
        <w:t xml:space="preserve"> </w:t>
      </w:r>
      <w:r w:rsidRPr="00477D2B">
        <w:rPr>
          <w:rFonts w:ascii="GHEA Grapalat" w:hAnsi="GHEA Grapalat" w:cs="Sylfaen"/>
        </w:rPr>
        <w:t>надзора</w:t>
      </w:r>
      <w:r w:rsidRPr="00C8334C">
        <w:rPr>
          <w:rFonts w:ascii="GHEA Grapalat" w:hAnsi="GHEA Grapalat" w:cs="Sylfaen"/>
        </w:rPr>
        <w:t xml:space="preserve"> за выполнением </w:t>
      </w:r>
      <w:r>
        <w:rPr>
          <w:rFonts w:ascii="GHEA Grapalat" w:hAnsi="GHEA Grapalat" w:cs="Sylfaen"/>
        </w:rPr>
        <w:t xml:space="preserve">данных </w:t>
      </w:r>
      <w:r w:rsidRPr="00C8334C">
        <w:rPr>
          <w:rFonts w:ascii="GHEA Grapalat" w:hAnsi="GHEA Grapalat" w:cs="Sylfaen"/>
        </w:rPr>
        <w:t>строительных работ</w:t>
      </w:r>
      <w:r w:rsidRPr="00477D2B">
        <w:rPr>
          <w:rFonts w:ascii="GHEA Grapalat" w:hAnsi="GHEA Grapalat" w:cs="Sylfaen"/>
        </w:rPr>
        <w:t>.</w:t>
      </w:r>
      <w:r w:rsidRPr="00AC341B">
        <w:rPr>
          <w:rFonts w:ascii="GHEA Grapalat" w:hAnsi="GHEA Grapalat" w:cs="Sylfaen"/>
          <w:vertAlign w:val="superscript"/>
        </w:rPr>
        <w:t>29.1</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9F3DC7">
        <w:rPr>
          <w:rFonts w:ascii="GHEA Grapalat" w:hAnsi="GHEA Grapalat"/>
        </w:rPr>
        <w:t>Подрядчик</w:t>
      </w:r>
      <w:r>
        <w:rPr>
          <w:rFonts w:ascii="GHEA Grapalat" w:hAnsi="GHEA Grapalat"/>
        </w:rPr>
        <w:t>у</w:t>
      </w:r>
      <w:r w:rsidRPr="00750E05">
        <w:rPr>
          <w:rFonts w:ascii="GHEA Grapalat" w:hAnsi="GHEA Grapalat"/>
        </w:rPr>
        <w:t xml:space="preserve"> не</w:t>
      </w:r>
      <w:r w:rsidRPr="00B138F3">
        <w:rPr>
          <w:rFonts w:ascii="GHEA Grapalat" w:hAnsi="GHEA Grapalat"/>
        </w:rPr>
        <w:t xml:space="preserve"> производятся</w:t>
      </w:r>
      <w:r>
        <w:rPr>
          <w:rStyle w:val="FootnoteReference"/>
          <w:rFonts w:ascii="GHEA Grapalat" w:hAnsi="GHEA Grapalat"/>
        </w:rPr>
        <w:t xml:space="preserve"> </w:t>
      </w:r>
      <w:r>
        <w:rPr>
          <w:rStyle w:val="FootnoteReference"/>
          <w:rFonts w:ascii="GHEA Grapalat" w:hAnsi="GHEA Grapalat"/>
        </w:rPr>
        <w:footnoteReference w:customMarkFollows="1" w:id="20"/>
        <w:t>29</w:t>
      </w:r>
      <w:r w:rsidRPr="009F3DC7">
        <w:rPr>
          <w:rFonts w:ascii="GHEA Grapalat" w:hAnsi="GHEA Grapalat"/>
        </w:rPr>
        <w:t xml:space="preserve">. </w:t>
      </w:r>
    </w:p>
    <w:p w:rsidR="00025C08" w:rsidRPr="009F3DC7" w:rsidRDefault="00025C08" w:rsidP="00025C0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025C08" w:rsidRDefault="00025C08" w:rsidP="00025C08">
      <w:pPr>
        <w:widowControl w:val="0"/>
        <w:tabs>
          <w:tab w:val="left" w:pos="1134"/>
        </w:tabs>
        <w:spacing w:after="160" w:line="360" w:lineRule="auto"/>
        <w:ind w:firstLine="567"/>
        <w:jc w:val="both"/>
        <w:rPr>
          <w:ins w:id="14"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w:t>
      </w:r>
      <w:r w:rsidRPr="009F3DC7">
        <w:rPr>
          <w:rFonts w:ascii="GHEA Grapalat" w:hAnsi="GHEA Grapalat"/>
        </w:rPr>
        <w:lastRenderedPageBreak/>
        <w:t xml:space="preserve">форме в драмах Республики Армения путем перечисления денежных средств на расчетный счет Подрядчика. </w:t>
      </w:r>
    </w:p>
    <w:p w:rsidR="00025C08" w:rsidRDefault="00025C08" w:rsidP="00025C08">
      <w:pPr>
        <w:spacing w:line="360" w:lineRule="auto"/>
        <w:jc w:val="both"/>
        <w:rPr>
          <w:rFonts w:ascii="GHEA Grapalat" w:hAnsi="GHEA Grapalat"/>
        </w:rPr>
      </w:pPr>
      <w:r>
        <w:rPr>
          <w:rFonts w:ascii="GHEA Grapalat" w:hAnsi="GHEA Grapalat"/>
        </w:rPr>
        <w:t xml:space="preserve">     </w:t>
      </w:r>
      <w:r w:rsidRPr="009F3DC7">
        <w:rPr>
          <w:rFonts w:ascii="GHEA Grapalat" w:hAnsi="GHEA Grapalat"/>
        </w:rPr>
        <w:t xml:space="preserve">Перечисление денежных средств производится на основании акта сдачи-приемки в </w:t>
      </w:r>
      <w:r>
        <w:rPr>
          <w:rFonts w:ascii="GHEA Grapalat" w:hAnsi="GHEA Grapalat"/>
        </w:rPr>
        <w:t>течение месяцев</w:t>
      </w:r>
      <w:r w:rsidRPr="009F3DC7">
        <w:rPr>
          <w:rFonts w:ascii="GHEA Grapalat" w:hAnsi="GHEA Grapalat"/>
        </w:rPr>
        <w:t>, предусмотренны</w:t>
      </w:r>
      <w:r>
        <w:rPr>
          <w:rFonts w:ascii="GHEA Grapalat" w:hAnsi="GHEA Grapalat"/>
        </w:rPr>
        <w:t>х</w:t>
      </w:r>
      <w:r w:rsidRPr="009F3DC7">
        <w:rPr>
          <w:rFonts w:ascii="GHEA Grapalat" w:hAnsi="GHEA Grapalat"/>
        </w:rPr>
        <w:t xml:space="preserve"> графиком оплаты договора (Приложение № 2), но не позднее чем до </w:t>
      </w:r>
      <w:r>
        <w:rPr>
          <w:rFonts w:ascii="GHEA Grapalat" w:hAnsi="GHEA Grapalat"/>
        </w:rPr>
        <w:t xml:space="preserve">----ого </w:t>
      </w:r>
      <w:r w:rsidRPr="009F3DC7">
        <w:rPr>
          <w:rFonts w:ascii="GHEA Grapalat" w:hAnsi="GHEA Grapalat"/>
        </w:rPr>
        <w:t xml:space="preserve"> декабря данного года. </w:t>
      </w:r>
    </w:p>
    <w:p w:rsidR="00025C08" w:rsidRPr="001762F4" w:rsidRDefault="00025C08" w:rsidP="00025C0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025C08" w:rsidRDefault="00025C08" w:rsidP="00025C08">
      <w:pPr>
        <w:pStyle w:val="HTMLPreformatted"/>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025C08" w:rsidRDefault="00025C08" w:rsidP="00025C0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025C08" w:rsidRPr="00391653" w:rsidRDefault="00025C08" w:rsidP="00025C08">
      <w:pPr>
        <w:pStyle w:val="HTMLPreformatted"/>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025C08" w:rsidRDefault="00025C08" w:rsidP="00025C0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025C08" w:rsidRDefault="00025C08" w:rsidP="00025C0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025C08" w:rsidRPr="00127380" w:rsidRDefault="00025C08" w:rsidP="00025C08">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025C08" w:rsidRDefault="00025C08" w:rsidP="00025C08">
      <w:pPr>
        <w:rPr>
          <w:rFonts w:ascii="GHEA Grapalat" w:hAnsi="GHEA Grapalat"/>
          <w:b/>
        </w:rPr>
      </w:pPr>
    </w:p>
    <w:p w:rsidR="00025C08" w:rsidRPr="009F3DC7" w:rsidRDefault="00025C08" w:rsidP="00025C0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025C08" w:rsidRPr="009F3DC7" w:rsidRDefault="00025C08" w:rsidP="00025C0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w:t>
      </w:r>
      <w:r w:rsidRPr="009F3DC7">
        <w:rPr>
          <w:rFonts w:ascii="GHEA Grapalat" w:hAnsi="GHEA Grapalat"/>
        </w:rPr>
        <w:lastRenderedPageBreak/>
        <w:t>взимается пеня в размере 0,05 (ноль целых пять сотых) процента от цены подлежащей выполнению, но невыполненной работы.</w:t>
      </w:r>
    </w:p>
    <w:p w:rsidR="00025C08" w:rsidRPr="00516521" w:rsidRDefault="00025C08" w:rsidP="00025C0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Pr>
          <w:rStyle w:val="FootnoteReference"/>
          <w:rFonts w:ascii="GHEA Grapalat" w:hAnsi="GHEA Grapalat"/>
        </w:rPr>
        <w:footnoteReference w:customMarkFollows="1" w:id="21"/>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Pr>
          <w:rFonts w:ascii="GHEA Grapalat" w:hAnsi="GHEA Grapalat"/>
        </w:rPr>
        <w:t>,</w:t>
      </w:r>
      <w:r w:rsidRPr="009F3DC7">
        <w:rPr>
          <w:rFonts w:ascii="GHEA Grapalat" w:hAnsi="GHEA Grapalat"/>
        </w:rPr>
        <w:t xml:space="preserve"> 6.3 и</w:t>
      </w:r>
      <w:r>
        <w:rPr>
          <w:rFonts w:ascii="GHEA Grapalat" w:hAnsi="GHEA Grapalat"/>
        </w:rPr>
        <w:t xml:space="preserve">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rsidR="00025C08"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025C08" w:rsidRPr="00477D2B" w:rsidRDefault="00025C08" w:rsidP="00025C08">
      <w:pPr>
        <w:widowControl w:val="0"/>
        <w:tabs>
          <w:tab w:val="left" w:pos="1134"/>
        </w:tabs>
        <w:spacing w:after="160" w:line="360" w:lineRule="auto"/>
        <w:ind w:firstLine="567"/>
        <w:jc w:val="both"/>
        <w:rPr>
          <w:rFonts w:ascii="GHEA Grapalat" w:hAnsi="GHEA Grapalat"/>
        </w:rPr>
      </w:pPr>
      <w:r>
        <w:rPr>
          <w:rFonts w:ascii="GHEA Grapalat" w:hAnsi="GHEA Grapalat"/>
        </w:rPr>
        <w:t>6.5.1.</w:t>
      </w:r>
      <w:r w:rsidRPr="006263C5">
        <w:rPr>
          <w:rFonts w:ascii="GHEA Grapalat" w:hAnsi="GHEA Grapalat"/>
        </w:rPr>
        <w:t xml:space="preserve"> </w:t>
      </w:r>
      <w:r w:rsidRPr="00477D2B">
        <w:rPr>
          <w:rFonts w:ascii="GHEA Grapalat" w:hAnsi="GHEA Grapalat"/>
        </w:rPr>
        <w:t>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C21545">
        <w:rPr>
          <w:rFonts w:ascii="GHEA Grapalat" w:hAnsi="GHEA Grapalat"/>
        </w:rPr>
        <w:t>.</w:t>
      </w:r>
    </w:p>
    <w:tbl>
      <w:tblPr>
        <w:tblStyle w:val="TableGrid"/>
        <w:tblW w:w="9322" w:type="dxa"/>
        <w:tblLook w:val="04A0" w:firstRow="1" w:lastRow="0" w:firstColumn="1" w:lastColumn="0" w:noHBand="0" w:noVBand="1"/>
      </w:tblPr>
      <w:tblGrid>
        <w:gridCol w:w="959"/>
        <w:gridCol w:w="4303"/>
        <w:gridCol w:w="4060"/>
      </w:tblGrid>
      <w:tr w:rsidR="00025C08" w:rsidTr="00C21545">
        <w:tc>
          <w:tcPr>
            <w:tcW w:w="959" w:type="dxa"/>
            <w:tcBorders>
              <w:top w:val="single" w:sz="4" w:space="0" w:color="auto"/>
              <w:left w:val="single" w:sz="4" w:space="0" w:color="auto"/>
              <w:bottom w:val="single" w:sz="4" w:space="0" w:color="auto"/>
              <w:right w:val="single" w:sz="4" w:space="0" w:color="auto"/>
            </w:tcBorders>
            <w:hideMark/>
          </w:tcPr>
          <w:p w:rsidR="00025C08" w:rsidRDefault="00025C08" w:rsidP="00C21545">
            <w:pPr>
              <w:pStyle w:val="NormalWeb"/>
              <w:spacing w:before="0" w:beforeAutospacing="0" w:after="0" w:afterAutospacing="0"/>
              <w:jc w:val="center"/>
              <w:rPr>
                <w:rFonts w:ascii="GHEA Grapalat" w:hAnsi="GHEA Grapalat" w:cs="Sylfaen"/>
                <w:sz w:val="20"/>
                <w:szCs w:val="20"/>
                <w:lang w:val="hy-AM" w:eastAsia="en-US"/>
              </w:rPr>
            </w:pPr>
            <w:r>
              <w:rPr>
                <w:rFonts w:ascii="GHEA Grapalat" w:hAnsi="GHEA Grapalat" w:cs="Sylfaen"/>
                <w:sz w:val="20"/>
                <w:szCs w:val="20"/>
              </w:rPr>
              <w:t>N</w:t>
            </w:r>
          </w:p>
        </w:tc>
        <w:tc>
          <w:tcPr>
            <w:tcW w:w="4303" w:type="dxa"/>
            <w:tcBorders>
              <w:top w:val="single" w:sz="4" w:space="0" w:color="auto"/>
              <w:left w:val="single" w:sz="4" w:space="0" w:color="auto"/>
              <w:bottom w:val="single" w:sz="4" w:space="0" w:color="auto"/>
              <w:right w:val="single" w:sz="4" w:space="0" w:color="auto"/>
            </w:tcBorders>
            <w:hideMark/>
          </w:tcPr>
          <w:p w:rsidR="00025C08" w:rsidRPr="005967A5" w:rsidRDefault="00025C08" w:rsidP="00C21545">
            <w:pPr>
              <w:pStyle w:val="NormalWeb"/>
              <w:spacing w:before="0" w:beforeAutospacing="0" w:after="0" w:afterAutospacing="0"/>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4060" w:type="dxa"/>
            <w:tcBorders>
              <w:top w:val="single" w:sz="4" w:space="0" w:color="auto"/>
              <w:left w:val="single" w:sz="4" w:space="0" w:color="auto"/>
              <w:bottom w:val="single" w:sz="4" w:space="0" w:color="auto"/>
              <w:right w:val="single" w:sz="4" w:space="0" w:color="auto"/>
            </w:tcBorders>
            <w:hideMark/>
          </w:tcPr>
          <w:p w:rsidR="00025C08" w:rsidRPr="005967A5" w:rsidRDefault="00025C08" w:rsidP="00C21545">
            <w:pPr>
              <w:pStyle w:val="NormalWeb"/>
              <w:spacing w:before="0" w:beforeAutospacing="0" w:after="0" w:afterAutospacing="0"/>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025C08" w:rsidTr="00C21545">
        <w:tc>
          <w:tcPr>
            <w:tcW w:w="959" w:type="dxa"/>
            <w:tcBorders>
              <w:top w:val="single" w:sz="4" w:space="0" w:color="auto"/>
              <w:left w:val="single" w:sz="4" w:space="0" w:color="auto"/>
              <w:bottom w:val="single" w:sz="4" w:space="0" w:color="auto"/>
              <w:right w:val="single" w:sz="4" w:space="0" w:color="auto"/>
            </w:tcBorders>
          </w:tcPr>
          <w:p w:rsidR="00025C08" w:rsidRPr="00DF6F99" w:rsidRDefault="00DF6F99" w:rsidP="00C21545">
            <w:pPr>
              <w:pStyle w:val="NormalWeb"/>
              <w:spacing w:before="0" w:beforeAutospacing="0" w:after="0" w:afterAutospacing="0"/>
              <w:jc w:val="center"/>
              <w:rPr>
                <w:rFonts w:ascii="GHEA Grapalat" w:hAnsi="GHEA Grapalat" w:cs="Sylfaen"/>
                <w:sz w:val="20"/>
                <w:szCs w:val="20"/>
                <w:lang w:val="en-US" w:eastAsia="en-US"/>
              </w:rPr>
            </w:pPr>
            <w:r>
              <w:rPr>
                <w:rFonts w:ascii="GHEA Grapalat" w:hAnsi="GHEA Grapalat" w:cs="Sylfaen"/>
                <w:sz w:val="20"/>
                <w:szCs w:val="20"/>
                <w:lang w:val="en-US" w:eastAsia="en-US"/>
              </w:rPr>
              <w:t>1</w:t>
            </w:r>
          </w:p>
        </w:tc>
        <w:tc>
          <w:tcPr>
            <w:tcW w:w="4303" w:type="dxa"/>
            <w:tcBorders>
              <w:top w:val="single" w:sz="4" w:space="0" w:color="auto"/>
              <w:left w:val="single" w:sz="4" w:space="0" w:color="auto"/>
              <w:bottom w:val="single" w:sz="4" w:space="0" w:color="auto"/>
              <w:right w:val="single" w:sz="4" w:space="0" w:color="auto"/>
            </w:tcBorders>
          </w:tcPr>
          <w:p w:rsidR="00025C08" w:rsidRDefault="00DF6F99" w:rsidP="00C21545">
            <w:pPr>
              <w:pStyle w:val="NormalWeb"/>
              <w:spacing w:before="0" w:beforeAutospacing="0" w:after="0" w:afterAutospacing="0"/>
              <w:jc w:val="center"/>
              <w:rPr>
                <w:rFonts w:ascii="GHEA Grapalat" w:hAnsi="GHEA Grapalat" w:cs="Sylfaen"/>
                <w:sz w:val="20"/>
                <w:szCs w:val="20"/>
                <w:lang w:val="hy-AM" w:eastAsia="en-US"/>
              </w:rPr>
            </w:pPr>
            <w:r>
              <w:rPr>
                <w:rStyle w:val="ypks7kbdpwfgdykd3qb9"/>
              </w:rPr>
              <w:t>Правильная</w:t>
            </w:r>
            <w:r>
              <w:t xml:space="preserve"> </w:t>
            </w:r>
            <w:r>
              <w:rPr>
                <w:rStyle w:val="ypks7kbdpwfgdykd3qb9"/>
              </w:rPr>
              <w:t>организация</w:t>
            </w:r>
            <w:r>
              <w:t xml:space="preserve"> </w:t>
            </w:r>
            <w:r>
              <w:rPr>
                <w:rStyle w:val="ypks7kbdpwfgdykd3qb9"/>
              </w:rPr>
              <w:t>строительной</w:t>
            </w:r>
            <w:r>
              <w:t xml:space="preserve"> </w:t>
            </w:r>
            <w:r>
              <w:rPr>
                <w:rStyle w:val="ypks7kbdpwfgdykd3qb9"/>
              </w:rPr>
              <w:t>площадки, отсутствие</w:t>
            </w:r>
            <w:r>
              <w:t xml:space="preserve"> </w:t>
            </w:r>
            <w:r>
              <w:rPr>
                <w:rStyle w:val="ypks7kbdpwfgdykd3qb9"/>
              </w:rPr>
              <w:t>меблировки</w:t>
            </w:r>
          </w:p>
        </w:tc>
        <w:tc>
          <w:tcPr>
            <w:tcW w:w="4060" w:type="dxa"/>
            <w:tcBorders>
              <w:top w:val="single" w:sz="4" w:space="0" w:color="auto"/>
              <w:left w:val="single" w:sz="4" w:space="0" w:color="auto"/>
              <w:bottom w:val="single" w:sz="4" w:space="0" w:color="auto"/>
              <w:right w:val="single" w:sz="4" w:space="0" w:color="auto"/>
            </w:tcBorders>
          </w:tcPr>
          <w:p w:rsidR="00025C08" w:rsidRDefault="00DF6F99" w:rsidP="00C21545">
            <w:pPr>
              <w:pStyle w:val="NormalWeb"/>
              <w:spacing w:before="0" w:beforeAutospacing="0" w:after="0" w:afterAutospacing="0"/>
              <w:jc w:val="center"/>
              <w:rPr>
                <w:rFonts w:ascii="GHEA Grapalat" w:hAnsi="GHEA Grapalat" w:cs="Sylfaen"/>
                <w:sz w:val="20"/>
                <w:szCs w:val="20"/>
                <w:lang w:val="hy-AM" w:eastAsia="en-US"/>
              </w:rPr>
            </w:pPr>
            <w:r>
              <w:rPr>
                <w:rStyle w:val="ypks7kbdpwfgdykd3qb9"/>
              </w:rPr>
              <w:t>Штраф</w:t>
            </w:r>
            <w:r>
              <w:t xml:space="preserve"> </w:t>
            </w:r>
            <w:r>
              <w:rPr>
                <w:rStyle w:val="ypks7kbdpwfgdykd3qb9"/>
              </w:rPr>
              <w:t>в размере 0,5%</w:t>
            </w:r>
            <w:r>
              <w:t xml:space="preserve"> </w:t>
            </w:r>
            <w:r>
              <w:rPr>
                <w:rStyle w:val="ypks7kbdpwfgdykd3qb9"/>
              </w:rPr>
              <w:t>от стоимости контракта</w:t>
            </w:r>
          </w:p>
        </w:tc>
      </w:tr>
      <w:tr w:rsidR="00025C08" w:rsidTr="00C21545">
        <w:tc>
          <w:tcPr>
            <w:tcW w:w="959" w:type="dxa"/>
            <w:tcBorders>
              <w:top w:val="single" w:sz="4" w:space="0" w:color="auto"/>
              <w:left w:val="single" w:sz="4" w:space="0" w:color="auto"/>
              <w:bottom w:val="single" w:sz="4" w:space="0" w:color="auto"/>
              <w:right w:val="single" w:sz="4" w:space="0" w:color="auto"/>
            </w:tcBorders>
          </w:tcPr>
          <w:p w:rsidR="00025C08" w:rsidRPr="00DF6F99" w:rsidRDefault="00DF6F99" w:rsidP="00C21545">
            <w:pPr>
              <w:pStyle w:val="NormalWeb"/>
              <w:spacing w:before="0" w:beforeAutospacing="0" w:after="0" w:afterAutospacing="0"/>
              <w:jc w:val="center"/>
              <w:rPr>
                <w:rFonts w:ascii="GHEA Grapalat" w:hAnsi="GHEA Grapalat" w:cs="Sylfaen"/>
                <w:sz w:val="20"/>
                <w:szCs w:val="20"/>
                <w:lang w:val="en-US" w:eastAsia="en-US"/>
              </w:rPr>
            </w:pPr>
            <w:r>
              <w:rPr>
                <w:rFonts w:ascii="GHEA Grapalat" w:hAnsi="GHEA Grapalat" w:cs="Sylfaen"/>
                <w:sz w:val="20"/>
                <w:szCs w:val="20"/>
                <w:lang w:val="en-US" w:eastAsia="en-US"/>
              </w:rPr>
              <w:t>2</w:t>
            </w:r>
          </w:p>
        </w:tc>
        <w:tc>
          <w:tcPr>
            <w:tcW w:w="4303" w:type="dxa"/>
            <w:tcBorders>
              <w:top w:val="single" w:sz="4" w:space="0" w:color="auto"/>
              <w:left w:val="single" w:sz="4" w:space="0" w:color="auto"/>
              <w:bottom w:val="single" w:sz="4" w:space="0" w:color="auto"/>
              <w:right w:val="single" w:sz="4" w:space="0" w:color="auto"/>
            </w:tcBorders>
          </w:tcPr>
          <w:p w:rsidR="00025C08" w:rsidRDefault="00DF6F99" w:rsidP="00C21545">
            <w:pPr>
              <w:pStyle w:val="NormalWeb"/>
              <w:spacing w:before="0" w:beforeAutospacing="0" w:after="0" w:afterAutospacing="0"/>
              <w:jc w:val="center"/>
              <w:rPr>
                <w:rFonts w:ascii="GHEA Grapalat" w:hAnsi="GHEA Grapalat" w:cs="Sylfaen"/>
                <w:sz w:val="20"/>
                <w:szCs w:val="20"/>
                <w:lang w:val="hy-AM" w:eastAsia="en-US"/>
              </w:rPr>
            </w:pPr>
            <w:r w:rsidRPr="00DF6F99">
              <w:rPr>
                <w:rFonts w:ascii="GHEA Grapalat" w:hAnsi="GHEA Grapalat" w:cs="Sylfaen"/>
                <w:sz w:val="20"/>
                <w:szCs w:val="20"/>
                <w:lang w:val="hy-AM" w:eastAsia="en-US"/>
              </w:rPr>
              <w:t>Несоблюдение норм технической безопасности</w:t>
            </w:r>
          </w:p>
        </w:tc>
        <w:tc>
          <w:tcPr>
            <w:tcW w:w="4060" w:type="dxa"/>
            <w:tcBorders>
              <w:top w:val="single" w:sz="4" w:space="0" w:color="auto"/>
              <w:left w:val="single" w:sz="4" w:space="0" w:color="auto"/>
              <w:bottom w:val="single" w:sz="4" w:space="0" w:color="auto"/>
              <w:right w:val="single" w:sz="4" w:space="0" w:color="auto"/>
            </w:tcBorders>
          </w:tcPr>
          <w:p w:rsidR="00025C08" w:rsidRDefault="00DF6F99" w:rsidP="00C21545">
            <w:pPr>
              <w:pStyle w:val="NormalWeb"/>
              <w:spacing w:before="0" w:beforeAutospacing="0" w:after="0" w:afterAutospacing="0"/>
              <w:jc w:val="center"/>
              <w:rPr>
                <w:rFonts w:ascii="GHEA Grapalat" w:hAnsi="GHEA Grapalat" w:cs="Sylfaen"/>
                <w:sz w:val="20"/>
                <w:szCs w:val="20"/>
                <w:lang w:val="hy-AM" w:eastAsia="en-US"/>
              </w:rPr>
            </w:pPr>
            <w:r>
              <w:rPr>
                <w:rStyle w:val="ypks7kbdpwfgdykd3qb9"/>
              </w:rPr>
              <w:t>Штраф</w:t>
            </w:r>
            <w:r>
              <w:t xml:space="preserve"> </w:t>
            </w:r>
            <w:r>
              <w:rPr>
                <w:rStyle w:val="ypks7kbdpwfgdykd3qb9"/>
              </w:rPr>
              <w:t>в размере 0,5%</w:t>
            </w:r>
            <w:r>
              <w:t xml:space="preserve"> </w:t>
            </w:r>
            <w:r>
              <w:rPr>
                <w:rStyle w:val="ypks7kbdpwfgdykd3qb9"/>
              </w:rPr>
              <w:t>от стоимости контракта</w:t>
            </w:r>
          </w:p>
        </w:tc>
      </w:tr>
      <w:tr w:rsidR="00025C08" w:rsidTr="00C21545">
        <w:tc>
          <w:tcPr>
            <w:tcW w:w="959" w:type="dxa"/>
            <w:tcBorders>
              <w:top w:val="single" w:sz="4" w:space="0" w:color="auto"/>
              <w:left w:val="single" w:sz="4" w:space="0" w:color="auto"/>
              <w:bottom w:val="single" w:sz="4" w:space="0" w:color="auto"/>
              <w:right w:val="single" w:sz="4" w:space="0" w:color="auto"/>
            </w:tcBorders>
          </w:tcPr>
          <w:p w:rsidR="00025C08" w:rsidRPr="00DF6F99" w:rsidRDefault="00DF6F99" w:rsidP="00C21545">
            <w:pPr>
              <w:pStyle w:val="NormalWeb"/>
              <w:spacing w:before="0" w:beforeAutospacing="0" w:after="0" w:afterAutospacing="0"/>
              <w:jc w:val="center"/>
              <w:rPr>
                <w:rFonts w:ascii="GHEA Grapalat" w:hAnsi="GHEA Grapalat" w:cs="Sylfaen"/>
                <w:sz w:val="20"/>
                <w:szCs w:val="20"/>
                <w:lang w:val="en-US" w:eastAsia="en-US"/>
              </w:rPr>
            </w:pPr>
            <w:r>
              <w:rPr>
                <w:rFonts w:ascii="GHEA Grapalat" w:hAnsi="GHEA Grapalat" w:cs="Sylfaen"/>
                <w:sz w:val="20"/>
                <w:szCs w:val="20"/>
                <w:lang w:val="en-US" w:eastAsia="en-US"/>
              </w:rPr>
              <w:t>3</w:t>
            </w:r>
          </w:p>
        </w:tc>
        <w:tc>
          <w:tcPr>
            <w:tcW w:w="4303" w:type="dxa"/>
            <w:tcBorders>
              <w:top w:val="single" w:sz="4" w:space="0" w:color="auto"/>
              <w:left w:val="single" w:sz="4" w:space="0" w:color="auto"/>
              <w:bottom w:val="single" w:sz="4" w:space="0" w:color="auto"/>
              <w:right w:val="single" w:sz="4" w:space="0" w:color="auto"/>
            </w:tcBorders>
          </w:tcPr>
          <w:p w:rsidR="00025C08" w:rsidRDefault="00DF6F99" w:rsidP="00C21545">
            <w:pPr>
              <w:pStyle w:val="NormalWeb"/>
              <w:spacing w:before="0" w:beforeAutospacing="0" w:after="0" w:afterAutospacing="0"/>
              <w:jc w:val="center"/>
              <w:rPr>
                <w:rFonts w:ascii="GHEA Grapalat" w:hAnsi="GHEA Grapalat" w:cs="Sylfaen"/>
                <w:sz w:val="20"/>
                <w:szCs w:val="20"/>
                <w:lang w:val="hy-AM" w:eastAsia="en-US"/>
              </w:rPr>
            </w:pPr>
            <w:r w:rsidRPr="00DF6F99">
              <w:rPr>
                <w:rFonts w:ascii="GHEA Grapalat" w:hAnsi="GHEA Grapalat" w:cs="Sylfaen"/>
                <w:sz w:val="20"/>
                <w:szCs w:val="20"/>
                <w:lang w:val="hy-AM" w:eastAsia="en-US"/>
              </w:rPr>
              <w:t>Несоблюдение санитарно-гигиенических и экологических норм(в том числе мер по адаптации к изменению климата)</w:t>
            </w:r>
          </w:p>
        </w:tc>
        <w:tc>
          <w:tcPr>
            <w:tcW w:w="4060" w:type="dxa"/>
            <w:tcBorders>
              <w:top w:val="single" w:sz="4" w:space="0" w:color="auto"/>
              <w:left w:val="single" w:sz="4" w:space="0" w:color="auto"/>
              <w:bottom w:val="single" w:sz="4" w:space="0" w:color="auto"/>
              <w:right w:val="single" w:sz="4" w:space="0" w:color="auto"/>
            </w:tcBorders>
          </w:tcPr>
          <w:p w:rsidR="00025C08" w:rsidRDefault="00DF6F99" w:rsidP="00C21545">
            <w:pPr>
              <w:pStyle w:val="NormalWeb"/>
              <w:spacing w:before="0" w:beforeAutospacing="0" w:after="0" w:afterAutospacing="0"/>
              <w:jc w:val="center"/>
              <w:rPr>
                <w:rFonts w:ascii="GHEA Grapalat" w:hAnsi="GHEA Grapalat" w:cs="Sylfaen"/>
                <w:sz w:val="20"/>
                <w:szCs w:val="20"/>
                <w:lang w:val="hy-AM" w:eastAsia="en-US"/>
              </w:rPr>
            </w:pPr>
            <w:r>
              <w:rPr>
                <w:rStyle w:val="ypks7kbdpwfgdykd3qb9"/>
              </w:rPr>
              <w:t>Штраф</w:t>
            </w:r>
            <w:r>
              <w:t xml:space="preserve"> </w:t>
            </w:r>
            <w:r>
              <w:rPr>
                <w:rStyle w:val="ypks7kbdpwfgdykd3qb9"/>
              </w:rPr>
              <w:t>в размере 0,5%</w:t>
            </w:r>
            <w:r>
              <w:t xml:space="preserve"> </w:t>
            </w:r>
            <w:r>
              <w:rPr>
                <w:rStyle w:val="ypks7kbdpwfgdykd3qb9"/>
              </w:rPr>
              <w:t>от стоимости контракта</w:t>
            </w:r>
          </w:p>
        </w:tc>
      </w:tr>
      <w:tr w:rsidR="00DF6F99" w:rsidTr="00C21545">
        <w:tc>
          <w:tcPr>
            <w:tcW w:w="959" w:type="dxa"/>
            <w:tcBorders>
              <w:top w:val="single" w:sz="4" w:space="0" w:color="auto"/>
              <w:left w:val="single" w:sz="4" w:space="0" w:color="auto"/>
              <w:bottom w:val="single" w:sz="4" w:space="0" w:color="auto"/>
              <w:right w:val="single" w:sz="4" w:space="0" w:color="auto"/>
            </w:tcBorders>
          </w:tcPr>
          <w:p w:rsidR="00DF6F99" w:rsidRPr="00DF6F99" w:rsidRDefault="00DF6F99" w:rsidP="00C21545">
            <w:pPr>
              <w:pStyle w:val="NormalWeb"/>
              <w:spacing w:before="0" w:beforeAutospacing="0" w:after="0" w:afterAutospacing="0"/>
              <w:jc w:val="center"/>
              <w:rPr>
                <w:rFonts w:ascii="GHEA Grapalat" w:hAnsi="GHEA Grapalat" w:cs="Sylfaen"/>
                <w:sz w:val="20"/>
                <w:szCs w:val="20"/>
                <w:lang w:val="en-US" w:eastAsia="en-US"/>
              </w:rPr>
            </w:pPr>
            <w:r>
              <w:rPr>
                <w:rFonts w:ascii="GHEA Grapalat" w:hAnsi="GHEA Grapalat" w:cs="Sylfaen"/>
                <w:sz w:val="20"/>
                <w:szCs w:val="20"/>
                <w:lang w:val="en-US" w:eastAsia="en-US"/>
              </w:rPr>
              <w:t>4</w:t>
            </w:r>
          </w:p>
        </w:tc>
        <w:tc>
          <w:tcPr>
            <w:tcW w:w="4303" w:type="dxa"/>
            <w:tcBorders>
              <w:top w:val="single" w:sz="4" w:space="0" w:color="auto"/>
              <w:left w:val="single" w:sz="4" w:space="0" w:color="auto"/>
              <w:bottom w:val="single" w:sz="4" w:space="0" w:color="auto"/>
              <w:right w:val="single" w:sz="4" w:space="0" w:color="auto"/>
            </w:tcBorders>
          </w:tcPr>
          <w:p w:rsidR="00DF6F99" w:rsidRPr="00DF6F99" w:rsidRDefault="00DF6F99" w:rsidP="00C21545">
            <w:pPr>
              <w:pStyle w:val="NormalWeb"/>
              <w:spacing w:before="0" w:beforeAutospacing="0" w:after="0" w:afterAutospacing="0"/>
              <w:jc w:val="center"/>
              <w:rPr>
                <w:rFonts w:ascii="GHEA Grapalat" w:hAnsi="GHEA Grapalat" w:cs="Sylfaen"/>
                <w:sz w:val="20"/>
                <w:szCs w:val="20"/>
                <w:lang w:eastAsia="en-US"/>
              </w:rPr>
            </w:pPr>
            <w:r w:rsidRPr="00DF6F99">
              <w:rPr>
                <w:rFonts w:ascii="GHEA Grapalat" w:hAnsi="GHEA Grapalat" w:cs="Sylfaen"/>
                <w:sz w:val="20"/>
                <w:szCs w:val="20"/>
                <w:lang w:eastAsia="en-US"/>
              </w:rPr>
              <w:t xml:space="preserve">Мусор, бытовые отходы и посторонние предметы со строительной площадки и/или участка не удаляются (в период выполнения работ, а также до ввода строительного </w:t>
            </w:r>
            <w:r w:rsidRPr="00DF6F99">
              <w:rPr>
                <w:rFonts w:ascii="GHEA Grapalat" w:hAnsi="GHEA Grapalat" w:cs="Sylfaen"/>
                <w:sz w:val="20"/>
                <w:szCs w:val="20"/>
                <w:lang w:eastAsia="en-US"/>
              </w:rPr>
              <w:lastRenderedPageBreak/>
              <w:t>объекта в эксплуатацию в установленном порядке)</w:t>
            </w:r>
          </w:p>
        </w:tc>
        <w:tc>
          <w:tcPr>
            <w:tcW w:w="4060" w:type="dxa"/>
            <w:tcBorders>
              <w:top w:val="single" w:sz="4" w:space="0" w:color="auto"/>
              <w:left w:val="single" w:sz="4" w:space="0" w:color="auto"/>
              <w:bottom w:val="single" w:sz="4" w:space="0" w:color="auto"/>
              <w:right w:val="single" w:sz="4" w:space="0" w:color="auto"/>
            </w:tcBorders>
          </w:tcPr>
          <w:p w:rsidR="00DF6F99" w:rsidRDefault="00DF6F99" w:rsidP="00C21545">
            <w:pPr>
              <w:pStyle w:val="NormalWeb"/>
              <w:spacing w:before="0" w:beforeAutospacing="0" w:after="0" w:afterAutospacing="0"/>
              <w:jc w:val="center"/>
              <w:rPr>
                <w:rFonts w:ascii="GHEA Grapalat" w:hAnsi="GHEA Grapalat" w:cs="Sylfaen"/>
                <w:sz w:val="20"/>
                <w:szCs w:val="20"/>
                <w:lang w:val="hy-AM" w:eastAsia="en-US"/>
              </w:rPr>
            </w:pPr>
            <w:r>
              <w:rPr>
                <w:rStyle w:val="ypks7kbdpwfgdykd3qb9"/>
              </w:rPr>
              <w:lastRenderedPageBreak/>
              <w:t>Штраф</w:t>
            </w:r>
            <w:r>
              <w:t xml:space="preserve"> </w:t>
            </w:r>
            <w:r>
              <w:rPr>
                <w:rStyle w:val="ypks7kbdpwfgdykd3qb9"/>
              </w:rPr>
              <w:t>в размере 0,5%</w:t>
            </w:r>
            <w:r>
              <w:t xml:space="preserve"> </w:t>
            </w:r>
            <w:r>
              <w:rPr>
                <w:rStyle w:val="ypks7kbdpwfgdykd3qb9"/>
              </w:rPr>
              <w:t>от стоимости контракта</w:t>
            </w:r>
          </w:p>
        </w:tc>
      </w:tr>
      <w:tr w:rsidR="00DF6F99" w:rsidTr="00C21545">
        <w:tc>
          <w:tcPr>
            <w:tcW w:w="959" w:type="dxa"/>
            <w:tcBorders>
              <w:top w:val="single" w:sz="4" w:space="0" w:color="auto"/>
              <w:left w:val="single" w:sz="4" w:space="0" w:color="auto"/>
              <w:bottom w:val="single" w:sz="4" w:space="0" w:color="auto"/>
              <w:right w:val="single" w:sz="4" w:space="0" w:color="auto"/>
            </w:tcBorders>
          </w:tcPr>
          <w:p w:rsidR="00DF6F99" w:rsidRPr="00DF6F99" w:rsidRDefault="00DF6F99" w:rsidP="00C21545">
            <w:pPr>
              <w:pStyle w:val="NormalWeb"/>
              <w:spacing w:before="0" w:beforeAutospacing="0" w:after="0" w:afterAutospacing="0"/>
              <w:jc w:val="center"/>
              <w:rPr>
                <w:rFonts w:ascii="GHEA Grapalat" w:hAnsi="GHEA Grapalat" w:cs="Sylfaen"/>
                <w:sz w:val="20"/>
                <w:szCs w:val="20"/>
                <w:lang w:val="en-US" w:eastAsia="en-US"/>
              </w:rPr>
            </w:pPr>
            <w:r>
              <w:rPr>
                <w:rFonts w:ascii="GHEA Grapalat" w:hAnsi="GHEA Grapalat" w:cs="Sylfaen"/>
                <w:sz w:val="20"/>
                <w:szCs w:val="20"/>
                <w:lang w:val="en-US" w:eastAsia="en-US"/>
              </w:rPr>
              <w:lastRenderedPageBreak/>
              <w:t>5</w:t>
            </w:r>
          </w:p>
        </w:tc>
        <w:tc>
          <w:tcPr>
            <w:tcW w:w="4303" w:type="dxa"/>
            <w:tcBorders>
              <w:top w:val="single" w:sz="4" w:space="0" w:color="auto"/>
              <w:left w:val="single" w:sz="4" w:space="0" w:color="auto"/>
              <w:bottom w:val="single" w:sz="4" w:space="0" w:color="auto"/>
              <w:right w:val="single" w:sz="4" w:space="0" w:color="auto"/>
            </w:tcBorders>
          </w:tcPr>
          <w:p w:rsidR="00DF6F99" w:rsidRDefault="00C21545" w:rsidP="00C21545">
            <w:pPr>
              <w:pStyle w:val="NormalWeb"/>
              <w:spacing w:before="0" w:beforeAutospacing="0" w:after="0" w:afterAutospacing="0"/>
              <w:jc w:val="center"/>
              <w:rPr>
                <w:rFonts w:ascii="GHEA Grapalat" w:hAnsi="GHEA Grapalat" w:cs="Sylfaen"/>
                <w:sz w:val="20"/>
                <w:szCs w:val="20"/>
                <w:lang w:val="hy-AM" w:eastAsia="en-US"/>
              </w:rPr>
            </w:pPr>
            <w:r w:rsidRPr="00C21545">
              <w:rPr>
                <w:rFonts w:ascii="GHEA Grapalat" w:hAnsi="GHEA Grapalat" w:cs="Sylfaen"/>
                <w:sz w:val="20"/>
                <w:szCs w:val="20"/>
                <w:lang w:val="hy-AM" w:eastAsia="en-US"/>
              </w:rPr>
              <w:t>Во время строительных работ не соблюдаются требования по предотвращению образования пыли в воздухе (в случае работ, вызывающих образование пыли, строительная площадка не регулярно увлажняется струей воды и т. д.)</w:t>
            </w:r>
          </w:p>
        </w:tc>
        <w:tc>
          <w:tcPr>
            <w:tcW w:w="4060" w:type="dxa"/>
            <w:tcBorders>
              <w:top w:val="single" w:sz="4" w:space="0" w:color="auto"/>
              <w:left w:val="single" w:sz="4" w:space="0" w:color="auto"/>
              <w:bottom w:val="single" w:sz="4" w:space="0" w:color="auto"/>
              <w:right w:val="single" w:sz="4" w:space="0" w:color="auto"/>
            </w:tcBorders>
          </w:tcPr>
          <w:p w:rsidR="00DF6F99" w:rsidRDefault="00DF6F99" w:rsidP="00C21545">
            <w:pPr>
              <w:pStyle w:val="NormalWeb"/>
              <w:spacing w:before="0" w:beforeAutospacing="0" w:after="0" w:afterAutospacing="0"/>
              <w:jc w:val="center"/>
              <w:rPr>
                <w:rFonts w:ascii="GHEA Grapalat" w:hAnsi="GHEA Grapalat" w:cs="Sylfaen"/>
                <w:sz w:val="20"/>
                <w:szCs w:val="20"/>
                <w:lang w:val="hy-AM" w:eastAsia="en-US"/>
              </w:rPr>
            </w:pPr>
            <w:r>
              <w:rPr>
                <w:rStyle w:val="ypks7kbdpwfgdykd3qb9"/>
              </w:rPr>
              <w:t>Штраф</w:t>
            </w:r>
            <w:r>
              <w:t xml:space="preserve"> </w:t>
            </w:r>
            <w:r>
              <w:rPr>
                <w:rStyle w:val="ypks7kbdpwfgdykd3qb9"/>
              </w:rPr>
              <w:t>в размере 0,5%</w:t>
            </w:r>
            <w:r>
              <w:t xml:space="preserve"> </w:t>
            </w:r>
            <w:r>
              <w:rPr>
                <w:rStyle w:val="ypks7kbdpwfgdykd3qb9"/>
              </w:rPr>
              <w:t>от стоимости контракта</w:t>
            </w:r>
          </w:p>
        </w:tc>
      </w:tr>
    </w:tbl>
    <w:p w:rsidR="00025C08" w:rsidRPr="00124BE9"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025C08" w:rsidRPr="004078D0"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025C08" w:rsidRPr="009F3DC7" w:rsidRDefault="00025C08" w:rsidP="00025C0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025C08" w:rsidRPr="009F3DC7" w:rsidRDefault="00025C08" w:rsidP="00025C0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25C08" w:rsidRPr="009F3DC7" w:rsidRDefault="00025C08" w:rsidP="00025C0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025C08" w:rsidRPr="00E5592F" w:rsidRDefault="00025C08" w:rsidP="00025C0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025C08" w:rsidRPr="009F3DC7" w:rsidRDefault="00025C08" w:rsidP="00025C0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Pr>
          <w:rStyle w:val="FootnoteReference"/>
          <w:rFonts w:ascii="GHEA Grapalat" w:hAnsi="GHEA Grapalat"/>
        </w:rPr>
        <w:footnoteReference w:customMarkFollows="1" w:id="22"/>
        <w:t>31</w:t>
      </w:r>
      <w:r w:rsidRPr="009F3DC7">
        <w:rPr>
          <w:rFonts w:ascii="GHEA Grapalat" w:hAnsi="GHEA Grapalat"/>
        </w:rPr>
        <w:t>.</w:t>
      </w:r>
    </w:p>
    <w:p w:rsidR="00025C08" w:rsidRPr="009F3DC7" w:rsidRDefault="00025C08" w:rsidP="00025C0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025C08" w:rsidRPr="009F3DC7" w:rsidRDefault="00025C08" w:rsidP="00025C0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Pr="002A7783">
        <w:rPr>
          <w:rFonts w:ascii="GHEA Grapalat" w:hAnsi="GHEA Grapalat"/>
          <w:spacing w:val="-4"/>
        </w:rPr>
        <w:t xml:space="preserve"> </w:t>
      </w:r>
      <w:r w:rsidRPr="00862ABD">
        <w:rPr>
          <w:rFonts w:ascii="GHEA Grapalat" w:hAnsi="GHEA Grapalat"/>
          <w:spacing w:val="-4"/>
        </w:rPr>
        <w:t>расторг</w:t>
      </w:r>
      <w:r>
        <w:rPr>
          <w:rFonts w:ascii="GHEA Grapalat" w:hAnsi="GHEA Grapalat"/>
          <w:spacing w:val="-4"/>
        </w:rPr>
        <w:t>ает</w:t>
      </w:r>
      <w:r w:rsidRPr="00862ABD">
        <w:rPr>
          <w:rFonts w:ascii="GHEA Grapalat" w:hAnsi="GHEA Grapalat"/>
          <w:spacing w:val="-4"/>
        </w:rPr>
        <w:t xml:space="preserve">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025C08" w:rsidRPr="009F3DC7" w:rsidRDefault="00025C08" w:rsidP="00025C0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025C08" w:rsidRPr="009F3DC7" w:rsidRDefault="00025C08" w:rsidP="00025C0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w:t>
      </w:r>
      <w:r w:rsidRPr="009F3DC7">
        <w:rPr>
          <w:rFonts w:ascii="GHEA Grapalat" w:hAnsi="GHEA Grapalat"/>
        </w:rPr>
        <w:lastRenderedPageBreak/>
        <w:t>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025C08" w:rsidRPr="009F3DC7" w:rsidRDefault="00025C08" w:rsidP="00025C0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25C08" w:rsidRPr="009F3DC7" w:rsidRDefault="00025C08" w:rsidP="00025C0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025C08" w:rsidRPr="009F3DC7" w:rsidRDefault="00025C08" w:rsidP="00025C0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025C08" w:rsidRPr="009F3DC7" w:rsidRDefault="00025C08" w:rsidP="00025C0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Fonts w:ascii="GHEA Grapalat" w:hAnsi="GHEA Grapalat"/>
        </w:rPr>
        <w:t xml:space="preserve">. </w:t>
      </w:r>
      <w:r w:rsidRPr="007D48C3">
        <w:rPr>
          <w:rFonts w:ascii="GHEA Grapalat" w:hAnsi="GHEA Grapalat"/>
        </w:rPr>
        <w:t xml:space="preserve">При этом в случае применения настоящего подпункта </w:t>
      </w:r>
      <w:r w:rsidRPr="00AC7DC5">
        <w:rPr>
          <w:rFonts w:ascii="GHEA Grapalat" w:hAnsi="GHEA Grapalat"/>
        </w:rPr>
        <w:t>субподрядчик</w:t>
      </w:r>
      <w:r>
        <w:rPr>
          <w:rFonts w:ascii="GHEA Grapalat" w:hAnsi="GHEA Grapalat"/>
        </w:rPr>
        <w:t xml:space="preserve">ом </w:t>
      </w:r>
      <w:r w:rsidRPr="007D48C3">
        <w:rPr>
          <w:rFonts w:ascii="GHEA Grapalat" w:hAnsi="GHEA Grapalat"/>
        </w:rPr>
        <w:t>не может выступать организация, включённая в список, предусмотренный подпунктом 2 пункта 2 постановления Правительства РА от 20.06.2025 № 817-А</w:t>
      </w:r>
      <w:r>
        <w:t>.</w:t>
      </w:r>
      <w:r>
        <w:rPr>
          <w:rFonts w:ascii="GHEA Grapalat" w:hAnsi="GHEA Grapalat"/>
        </w:rPr>
        <w:t xml:space="preserve"> </w:t>
      </w:r>
      <w:r>
        <w:rPr>
          <w:rStyle w:val="FootnoteReference"/>
          <w:rFonts w:ascii="GHEA Grapalat" w:hAnsi="GHEA Grapalat"/>
        </w:rPr>
        <w:footnoteReference w:customMarkFollows="1" w:id="23"/>
        <w:t>32</w:t>
      </w:r>
    </w:p>
    <w:p w:rsidR="00025C08" w:rsidRPr="009F3DC7" w:rsidRDefault="00025C08" w:rsidP="00025C0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4"/>
        <w:t>33</w:t>
      </w:r>
      <w:r w:rsidRPr="009F3DC7">
        <w:rPr>
          <w:rFonts w:ascii="GHEA Grapalat" w:hAnsi="GHEA Grapalat"/>
        </w:rPr>
        <w:t>.</w:t>
      </w:r>
    </w:p>
    <w:p w:rsidR="00025C08" w:rsidRPr="00124BE9" w:rsidRDefault="00025C08" w:rsidP="00025C0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w:t>
      </w:r>
      <w:r w:rsidRPr="009F3DC7">
        <w:rPr>
          <w:rFonts w:ascii="GHEA Grapalat" w:hAnsi="GHEA Grapalat"/>
        </w:rPr>
        <w:lastRenderedPageBreak/>
        <w:t>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025C08" w:rsidRPr="009F3DC7" w:rsidRDefault="00025C08" w:rsidP="00025C0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025C08" w:rsidRPr="009F3DC7" w:rsidRDefault="00025C08" w:rsidP="00025C0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025C08" w:rsidRPr="009F3DC7" w:rsidRDefault="00025C08" w:rsidP="00025C0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w:t>
      </w:r>
      <w:r>
        <w:rPr>
          <w:rFonts w:ascii="GHEA Grapalat" w:hAnsi="GHEA Grapalat"/>
        </w:rPr>
        <w:t>ГНКО</w:t>
      </w:r>
      <w:r w:rsidRPr="009F3DC7">
        <w:rPr>
          <w:rFonts w:ascii="GHEA Grapalat" w:hAnsi="GHEA Grapalat"/>
        </w:rPr>
        <w:t>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w:t>
      </w:r>
      <w:r>
        <w:rPr>
          <w:rFonts w:ascii="GHEA Grapalat" w:hAnsi="GHEA Grapalat"/>
        </w:rPr>
        <w:t>ГНКО</w:t>
      </w:r>
      <w:r w:rsidRPr="009F3DC7">
        <w:rPr>
          <w:rFonts w:ascii="GHEA Grapalat" w:hAnsi="GHEA Grapalat"/>
        </w:rPr>
        <w:t>ваний, необходимых для выполнения работы в порядке, установленном законодательством Республики Армения.</w:t>
      </w:r>
    </w:p>
    <w:p w:rsidR="00025C08" w:rsidRDefault="00025C08" w:rsidP="00025C08">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w:t>
      </w:r>
      <w:r w:rsidRPr="009F3DC7">
        <w:rPr>
          <w:rFonts w:ascii="GHEA Grapalat" w:hAnsi="GHEA Grapalat"/>
        </w:rPr>
        <w:lastRenderedPageBreak/>
        <w:t xml:space="preserve">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 xml:space="preserve">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Pr="00862ABD">
        <w:rPr>
          <w:rFonts w:ascii="GHEA Grapalat" w:hAnsi="GHEA Grapalat"/>
          <w:spacing w:val="-4"/>
        </w:rPr>
        <w:t>Подрядчик</w:t>
      </w:r>
      <w:r w:rsidRPr="00DC64D2">
        <w:rPr>
          <w:rFonts w:ascii="GHEA Grapalat" w:hAnsi="GHEA Grapalat"/>
          <w:spacing w:val="-4"/>
        </w:rPr>
        <w:t>а.</w:t>
      </w:r>
    </w:p>
    <w:p w:rsidR="00025C08" w:rsidRPr="00DC64D2" w:rsidRDefault="00025C08" w:rsidP="00025C08">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 xml:space="preserve">8.12.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323C68">
        <w:rPr>
          <w:rStyle w:val="ezkurwreuab5ozgtqnkl"/>
          <w:rFonts w:ascii="GHEA Grapalat" w:hAnsi="GHEA Grapalat"/>
          <w:vertAlign w:val="superscript"/>
        </w:rPr>
        <w:t>34</w:t>
      </w:r>
    </w:p>
    <w:p w:rsidR="00025C08" w:rsidRPr="00B02C77" w:rsidRDefault="00025C08" w:rsidP="00025C0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025C08" w:rsidRPr="009F3DC7" w:rsidRDefault="00025C08" w:rsidP="00025C0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Pr>
          <w:rFonts w:ascii="GHEA Grapalat" w:hAnsi="GHEA Grapalat"/>
        </w:rPr>
        <w:t>,</w:t>
      </w:r>
      <w:r w:rsidRPr="009F3DC7">
        <w:rPr>
          <w:rFonts w:ascii="GHEA Grapalat" w:hAnsi="GHEA Grapalat"/>
        </w:rPr>
        <w:t xml:space="preserve"> № 4.1 и </w:t>
      </w:r>
      <w:r w:rsidRPr="009F3DC7">
        <w:rPr>
          <w:rFonts w:ascii="GHEA Grapalat" w:hAnsi="GHEA Grapalat"/>
        </w:rPr>
        <w:lastRenderedPageBreak/>
        <w:t xml:space="preserve">№ </w:t>
      </w:r>
      <w:r>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rsidR="00025C08" w:rsidRDefault="00025C08" w:rsidP="00025C0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025C08" w:rsidRDefault="00025C08" w:rsidP="00025C08">
      <w:pPr>
        <w:rPr>
          <w:rFonts w:ascii="GHEA Grapalat" w:hAnsi="GHEA Grapalat"/>
          <w:lang w:val="hy-AM"/>
        </w:rPr>
      </w:pPr>
      <w:r>
        <w:rPr>
          <w:rFonts w:ascii="GHEA Grapalat" w:hAnsi="GHEA Grapalat"/>
          <w:lang w:val="hy-AM"/>
        </w:rPr>
        <w:t>---------------------------------------------</w:t>
      </w:r>
    </w:p>
    <w:p w:rsidR="00025C08" w:rsidRDefault="00025C08" w:rsidP="00025C08">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Pr="00D21C38">
        <w:rPr>
          <w:rStyle w:val="ezkurwreuab5ozgtqnkl"/>
          <w:i/>
          <w:sz w:val="20"/>
          <w:szCs w:val="20"/>
        </w:rPr>
        <w:t>заказчиком,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rsidR="00025C08" w:rsidRDefault="00025C08" w:rsidP="00025C08">
      <w:pPr>
        <w:rPr>
          <w:rStyle w:val="ezkurwreuab5ozgtqnkl"/>
          <w:i/>
          <w:sz w:val="20"/>
          <w:szCs w:val="20"/>
          <w:highlight w:val="yellow"/>
        </w:rPr>
      </w:pPr>
    </w:p>
    <w:p w:rsidR="00025C08" w:rsidRPr="0065206B" w:rsidRDefault="00025C08" w:rsidP="00025C08">
      <w:pPr>
        <w:rPr>
          <w:rFonts w:ascii="GHEA Grapalat" w:hAnsi="GHEA Grapalat"/>
          <w:sz w:val="18"/>
          <w:szCs w:val="18"/>
        </w:rPr>
      </w:pPr>
      <w:r w:rsidRPr="0065206B">
        <w:rPr>
          <w:rFonts w:ascii="GHEA Grapalat" w:hAnsi="GHEA Grapalat"/>
          <w:sz w:val="18"/>
          <w:szCs w:val="18"/>
        </w:rPr>
        <w:br w:type="page"/>
      </w:r>
    </w:p>
    <w:p w:rsidR="00025C08" w:rsidRPr="009F3DC7" w:rsidRDefault="00025C08" w:rsidP="00025C08">
      <w:pPr>
        <w:widowControl w:val="0"/>
        <w:tabs>
          <w:tab w:val="left" w:pos="1276"/>
        </w:tabs>
        <w:spacing w:after="160" w:line="353" w:lineRule="auto"/>
        <w:ind w:firstLine="567"/>
        <w:jc w:val="both"/>
        <w:rPr>
          <w:rFonts w:ascii="GHEA Grapalat" w:hAnsi="GHEA Grapalat"/>
        </w:rPr>
      </w:pPr>
    </w:p>
    <w:p w:rsidR="00025C08" w:rsidRPr="00B02C77" w:rsidRDefault="00025C08" w:rsidP="00025C0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6.</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Подрядчиком в виде неустойки обеспечени</w:t>
      </w:r>
      <w:r>
        <w:rPr>
          <w:rFonts w:ascii="GHEA Grapalat" w:hAnsi="GHEA Grapalat"/>
        </w:rPr>
        <w:t>е</w:t>
      </w:r>
      <w:r w:rsidRPr="009F3DC7">
        <w:rPr>
          <w:rFonts w:ascii="GHEA Grapalat" w:hAnsi="GHEA Grapalat"/>
        </w:rPr>
        <w:t xml:space="preserve"> договора заменя</w:t>
      </w:r>
      <w:r w:rsidRPr="00AD1066">
        <w:rPr>
          <w:rFonts w:ascii="GHEA Grapalat" w:hAnsi="GHEA Grapalat"/>
        </w:rPr>
        <w:t>ю</w:t>
      </w:r>
      <w:r w:rsidRPr="009F3DC7">
        <w:rPr>
          <w:rFonts w:ascii="GHEA Grapalat" w:hAnsi="GHEA Grapalat"/>
        </w:rPr>
        <w:t>тся гарантией или наличными деньгами, с учетом требований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 xml:space="preserve">я </w:t>
      </w:r>
      <w:r w:rsidRPr="009F3DC7">
        <w:rPr>
          <w:rFonts w:ascii="GHEA Grapalat" w:hAnsi="GHEA Grapalat"/>
        </w:rPr>
        <w:t>договора представленн</w:t>
      </w:r>
      <w:r>
        <w:rPr>
          <w:rFonts w:ascii="GHEA Grapalat" w:hAnsi="GHEA Grapalat"/>
        </w:rPr>
        <w:t>ого</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w:t>
      </w:r>
      <w:r w:rsidRPr="008A7470">
        <w:rPr>
          <w:rFonts w:ascii="GHEA Grapalat" w:hAnsi="GHEA Grapalat"/>
        </w:rPr>
        <w:t xml:space="preserve"> ----</w:t>
      </w:r>
      <w:r w:rsidRPr="009F3DC7">
        <w:rPr>
          <w:rFonts w:ascii="GHEA Grapalat" w:hAnsi="GHEA Grapalat"/>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323C68">
        <w:rPr>
          <w:rStyle w:val="FootnoteReference"/>
          <w:rFonts w:ascii="GHEA Grapalat" w:hAnsi="GHEA Grapalat"/>
        </w:rPr>
        <w:t>3</w:t>
      </w:r>
      <w:r w:rsidRPr="00323C68">
        <w:rPr>
          <w:rFonts w:ascii="GHEA Grapalat" w:hAnsi="GHEA Grapalat"/>
          <w:vertAlign w:val="superscript"/>
        </w:rPr>
        <w:t>5</w:t>
      </w:r>
    </w:p>
    <w:p w:rsidR="00025C08" w:rsidRPr="009F3DC7" w:rsidRDefault="00025C08" w:rsidP="00025C0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025C08" w:rsidRPr="009F3DC7" w:rsidTr="004B6EED">
        <w:trPr>
          <w:jc w:val="center"/>
        </w:trPr>
        <w:tc>
          <w:tcPr>
            <w:tcW w:w="4536" w:type="dxa"/>
          </w:tcPr>
          <w:p w:rsidR="00025C08" w:rsidRPr="009F3DC7" w:rsidRDefault="00025C08" w:rsidP="004B6EED">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025C08" w:rsidRPr="00862ABD" w:rsidRDefault="00025C08" w:rsidP="004B6EED">
            <w:pPr>
              <w:widowControl w:val="0"/>
              <w:jc w:val="center"/>
              <w:rPr>
                <w:rFonts w:ascii="GHEA Grapalat" w:hAnsi="GHEA Grapalat"/>
                <w:lang w:val="en-US"/>
              </w:rPr>
            </w:pPr>
            <w:r>
              <w:rPr>
                <w:rFonts w:ascii="GHEA Grapalat" w:hAnsi="GHEA Grapalat"/>
                <w:lang w:val="en-US"/>
              </w:rPr>
              <w:t>______________________</w:t>
            </w:r>
          </w:p>
          <w:p w:rsidR="00025C08" w:rsidRPr="00EF2876" w:rsidRDefault="00025C08" w:rsidP="004B6EED">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025C08" w:rsidRPr="009F3DC7" w:rsidRDefault="00025C08" w:rsidP="004B6EED">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025C08" w:rsidRPr="009F3DC7" w:rsidRDefault="00025C08" w:rsidP="004B6EED">
            <w:pPr>
              <w:widowControl w:val="0"/>
              <w:spacing w:after="160" w:line="360" w:lineRule="auto"/>
              <w:jc w:val="center"/>
              <w:rPr>
                <w:rFonts w:ascii="GHEA Grapalat" w:hAnsi="GHEA Grapalat"/>
              </w:rPr>
            </w:pPr>
          </w:p>
        </w:tc>
        <w:tc>
          <w:tcPr>
            <w:tcW w:w="4343" w:type="dxa"/>
          </w:tcPr>
          <w:p w:rsidR="00025C08" w:rsidRPr="009F3DC7" w:rsidRDefault="00025C08" w:rsidP="004B6EED">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025C08" w:rsidRPr="00862ABD" w:rsidRDefault="00025C08" w:rsidP="004B6EED">
            <w:pPr>
              <w:widowControl w:val="0"/>
              <w:jc w:val="center"/>
              <w:rPr>
                <w:rFonts w:ascii="GHEA Grapalat" w:hAnsi="GHEA Grapalat"/>
                <w:lang w:val="en-US"/>
              </w:rPr>
            </w:pPr>
            <w:r>
              <w:rPr>
                <w:rFonts w:ascii="GHEA Grapalat" w:hAnsi="GHEA Grapalat"/>
                <w:lang w:val="en-US"/>
              </w:rPr>
              <w:t>___________________</w:t>
            </w:r>
          </w:p>
          <w:p w:rsidR="00025C08" w:rsidRPr="00EF2876" w:rsidRDefault="00025C08" w:rsidP="004B6EED">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025C08" w:rsidRPr="009F3DC7" w:rsidRDefault="00025C08" w:rsidP="004B6EED">
            <w:pPr>
              <w:widowControl w:val="0"/>
              <w:spacing w:after="160" w:line="360" w:lineRule="auto"/>
              <w:jc w:val="center"/>
              <w:rPr>
                <w:rFonts w:ascii="GHEA Grapalat" w:hAnsi="GHEA Grapalat"/>
              </w:rPr>
            </w:pPr>
            <w:r w:rsidRPr="009F3DC7">
              <w:rPr>
                <w:rFonts w:ascii="GHEA Grapalat" w:hAnsi="GHEA Grapalat"/>
              </w:rPr>
              <w:t>М. П.</w:t>
            </w:r>
          </w:p>
        </w:tc>
      </w:tr>
    </w:tbl>
    <w:p w:rsidR="00025C08" w:rsidRDefault="00025C08" w:rsidP="00025C08">
      <w:pPr>
        <w:widowControl w:val="0"/>
        <w:tabs>
          <w:tab w:val="left" w:pos="1276"/>
        </w:tabs>
        <w:spacing w:after="160" w:line="360" w:lineRule="auto"/>
        <w:ind w:firstLine="567"/>
        <w:jc w:val="both"/>
        <w:rPr>
          <w:rFonts w:ascii="GHEA Grapalat" w:hAnsi="GHEA Grapalat"/>
          <w:i/>
          <w:lang w:val="en-US"/>
        </w:rPr>
      </w:pPr>
    </w:p>
    <w:p w:rsidR="00025C08" w:rsidRPr="009F3DC7" w:rsidRDefault="00025C08" w:rsidP="00025C0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025C08" w:rsidRDefault="00025C08" w:rsidP="00025C08">
      <w:pPr>
        <w:pStyle w:val="FootnoteText"/>
        <w:widowControl w:val="0"/>
        <w:jc w:val="both"/>
        <w:rPr>
          <w:rFonts w:ascii="GHEA Grapalat" w:hAnsi="GHEA Grapalat"/>
          <w:i/>
        </w:rPr>
      </w:pPr>
      <w:r>
        <w:rPr>
          <w:rFonts w:ascii="GHEA Grapalat" w:hAnsi="GHEA Grapalat"/>
          <w:i/>
        </w:rPr>
        <w:lastRenderedPageBreak/>
        <w:t>-----------------------------------------------</w:t>
      </w:r>
    </w:p>
    <w:p w:rsidR="00025C08" w:rsidRPr="00124BE9" w:rsidRDefault="00025C08" w:rsidP="00025C08">
      <w:pPr>
        <w:pStyle w:val="FootnoteText"/>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025C08" w:rsidRPr="00124BE9" w:rsidRDefault="00025C08" w:rsidP="00025C0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025C08" w:rsidRDefault="00025C08" w:rsidP="00025C08">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025C08" w:rsidRPr="00323C68" w:rsidRDefault="00025C08" w:rsidP="00025C08">
      <w:pPr>
        <w:widowControl w:val="0"/>
        <w:spacing w:after="160" w:line="360" w:lineRule="auto"/>
        <w:ind w:firstLine="567"/>
        <w:rPr>
          <w:rFonts w:ascii="GHEA Grapalat" w:hAnsi="GHEA Grapalat"/>
          <w:i/>
          <w:lang w:val="hy-AM"/>
        </w:rPr>
      </w:pPr>
    </w:p>
    <w:p w:rsidR="00025C08" w:rsidRPr="009F799F" w:rsidRDefault="00025C08" w:rsidP="00025C08">
      <w:pPr>
        <w:rPr>
          <w:rFonts w:ascii="GHEA Grapalat" w:hAnsi="GHEA Grapalat"/>
          <w:i/>
          <w:lang w:val="hy-AM"/>
        </w:rPr>
      </w:pPr>
      <w:r>
        <w:rPr>
          <w:rFonts w:ascii="GHEA Grapalat" w:hAnsi="GHEA Grapalat"/>
          <w:i/>
        </w:rPr>
        <w:br w:type="page"/>
      </w:r>
    </w:p>
    <w:p w:rsidR="00025C08" w:rsidRPr="009F3DC7" w:rsidRDefault="00025C08" w:rsidP="00025C0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025C08" w:rsidRPr="009F3DC7" w:rsidRDefault="00025C08" w:rsidP="00025C0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025C08" w:rsidRPr="009F3DC7" w:rsidRDefault="00025C08" w:rsidP="00025C08">
      <w:pPr>
        <w:widowControl w:val="0"/>
        <w:spacing w:after="160" w:line="360" w:lineRule="auto"/>
        <w:ind w:firstLine="567"/>
        <w:jc w:val="center"/>
        <w:rPr>
          <w:rFonts w:ascii="GHEA Grapalat" w:hAnsi="GHEA Grapalat"/>
          <w:b/>
        </w:rPr>
      </w:pPr>
    </w:p>
    <w:p w:rsidR="00025C08" w:rsidRPr="009F3DC7" w:rsidRDefault="00025C08" w:rsidP="00025C0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Pr="009F3DC7">
        <w:rPr>
          <w:rFonts w:ascii="GHEA Grapalat" w:hAnsi="GHEA Grapalat"/>
          <w:b/>
        </w:rPr>
        <w:t>*</w:t>
      </w:r>
    </w:p>
    <w:p w:rsidR="00025C08" w:rsidRPr="009F3DC7" w:rsidRDefault="00025C08" w:rsidP="00025C08">
      <w:pPr>
        <w:widowControl w:val="0"/>
        <w:spacing w:after="160" w:line="360" w:lineRule="auto"/>
        <w:ind w:firstLine="567"/>
        <w:jc w:val="right"/>
        <w:rPr>
          <w:rFonts w:ascii="GHEA Grapalat" w:hAnsi="GHEA Grapalat"/>
          <w:i/>
        </w:rPr>
      </w:pPr>
    </w:p>
    <w:p w:rsidR="00025C08" w:rsidRDefault="00C21545" w:rsidP="00025C08">
      <w:pPr>
        <w:widowControl w:val="0"/>
        <w:spacing w:after="160" w:line="360" w:lineRule="auto"/>
        <w:ind w:firstLine="567"/>
        <w:jc w:val="center"/>
        <w:rPr>
          <w:rStyle w:val="anegp0gi0b9av8jahpyh"/>
        </w:rPr>
      </w:pPr>
      <w:r>
        <w:rPr>
          <w:rFonts w:ascii="GHEA Grapalat" w:hAnsi="GHEA Grapalat"/>
          <w:i/>
          <w:spacing w:val="6"/>
        </w:rPr>
        <w:t>Т</w:t>
      </w:r>
      <w:r w:rsidRPr="0022476C">
        <w:rPr>
          <w:rStyle w:val="anegp0gi0b9av8jahpyh"/>
          <w:rFonts w:ascii="Calibri" w:hAnsi="Calibri" w:cs="Calibri"/>
          <w:sz w:val="28"/>
          <w:szCs w:val="28"/>
        </w:rPr>
        <w:t>екущие ремонтные работы лаборатории физики ГНКО "средняя школа Ранчпар Араратской области РА"</w:t>
      </w:r>
    </w:p>
    <w:p w:rsidR="00025C08" w:rsidRDefault="00025C08" w:rsidP="00025C08">
      <w:pPr>
        <w:widowControl w:val="0"/>
        <w:spacing w:after="160" w:line="360" w:lineRule="auto"/>
        <w:ind w:firstLine="567"/>
        <w:jc w:val="center"/>
        <w:rPr>
          <w:rFonts w:ascii="Sylfaen" w:hAnsi="Sylfaen"/>
          <w:lang w:val="hy-AM"/>
        </w:rPr>
      </w:pPr>
      <w:r>
        <w:rPr>
          <w:rStyle w:val="anegp0gi0b9av8jahpyh"/>
        </w:rPr>
        <w:t>Смотреть файл</w:t>
      </w:r>
      <w:r>
        <w:t xml:space="preserve"> </w:t>
      </w:r>
      <w:r>
        <w:rPr>
          <w:rStyle w:val="anegp0gi0b9av8jahpyh"/>
        </w:rPr>
        <w:t>excel, прикрепленный</w:t>
      </w:r>
      <w:r>
        <w:t xml:space="preserve"> </w:t>
      </w:r>
      <w:r>
        <w:rPr>
          <w:rStyle w:val="anegp0gi0b9av8jahpyh"/>
        </w:rPr>
        <w:t>к системе</w:t>
      </w:r>
    </w:p>
    <w:p w:rsidR="00025C08" w:rsidRDefault="00025C08" w:rsidP="00025C08">
      <w:pPr>
        <w:widowControl w:val="0"/>
        <w:spacing w:after="160" w:line="360" w:lineRule="auto"/>
        <w:ind w:firstLine="567"/>
        <w:jc w:val="center"/>
        <w:rPr>
          <w:rFonts w:ascii="Sylfaen" w:hAnsi="Sylfaen"/>
          <w:lang w:val="hy-AM"/>
        </w:rPr>
      </w:pPr>
    </w:p>
    <w:p w:rsidR="00025C08" w:rsidRDefault="00025C08" w:rsidP="00025C08">
      <w:pPr>
        <w:widowControl w:val="0"/>
        <w:spacing w:after="160" w:line="360" w:lineRule="auto"/>
        <w:ind w:firstLine="567"/>
        <w:jc w:val="center"/>
        <w:rPr>
          <w:rFonts w:ascii="Sylfaen" w:hAnsi="Sylfaen"/>
          <w:lang w:val="hy-AM"/>
        </w:rPr>
      </w:pPr>
    </w:p>
    <w:p w:rsidR="00025C08" w:rsidRDefault="00025C08" w:rsidP="00025C08">
      <w:pPr>
        <w:widowControl w:val="0"/>
        <w:spacing w:after="160" w:line="360" w:lineRule="auto"/>
        <w:ind w:firstLine="567"/>
        <w:jc w:val="center"/>
        <w:rPr>
          <w:rFonts w:ascii="Sylfaen" w:hAnsi="Sylfaen"/>
          <w:lang w:val="hy-AM"/>
        </w:rPr>
      </w:pPr>
    </w:p>
    <w:p w:rsidR="00025C08" w:rsidRDefault="00025C08" w:rsidP="00025C08">
      <w:pPr>
        <w:widowControl w:val="0"/>
        <w:spacing w:after="160" w:line="360" w:lineRule="auto"/>
        <w:ind w:firstLine="567"/>
        <w:jc w:val="center"/>
        <w:rPr>
          <w:rFonts w:ascii="Sylfaen" w:hAnsi="Sylfaen"/>
          <w:lang w:val="hy-AM"/>
        </w:rPr>
      </w:pPr>
    </w:p>
    <w:p w:rsidR="00025C08" w:rsidRDefault="00025C08" w:rsidP="00025C08">
      <w:pPr>
        <w:widowControl w:val="0"/>
        <w:spacing w:after="160" w:line="360" w:lineRule="auto"/>
        <w:ind w:firstLine="567"/>
        <w:jc w:val="center"/>
        <w:rPr>
          <w:rFonts w:ascii="Sylfaen" w:hAnsi="Sylfaen"/>
          <w:lang w:val="hy-AM"/>
        </w:rPr>
      </w:pPr>
    </w:p>
    <w:p w:rsidR="00025C08" w:rsidRPr="000A359E" w:rsidRDefault="00025C08" w:rsidP="00025C08">
      <w:pPr>
        <w:widowControl w:val="0"/>
        <w:spacing w:after="160" w:line="360" w:lineRule="auto"/>
        <w:ind w:firstLine="567"/>
        <w:jc w:val="center"/>
        <w:rPr>
          <w:rFonts w:ascii="Sylfaen" w:hAnsi="Sylfaen"/>
          <w:b/>
          <w:lang w:val="hy-AM"/>
        </w:rPr>
      </w:pPr>
    </w:p>
    <w:p w:rsidR="00025C08" w:rsidRPr="00205E94" w:rsidRDefault="00025C08" w:rsidP="00025C08">
      <w:pPr>
        <w:widowControl w:val="0"/>
        <w:spacing w:after="160" w:line="360" w:lineRule="auto"/>
        <w:ind w:firstLine="567"/>
        <w:rPr>
          <w:rFonts w:ascii="GHEA Grapalat" w:hAnsi="GHEA Grapalat"/>
        </w:rPr>
      </w:pPr>
      <w:r w:rsidRPr="009F3DC7">
        <w:rPr>
          <w:rFonts w:ascii="GHEA Grapalat" w:hAnsi="GHEA Grapalat"/>
        </w:rPr>
        <w:t>* Подрядчик выполняет работы по адресу</w:t>
      </w:r>
      <w:r w:rsidRPr="00517562">
        <w:rPr>
          <w:rFonts w:ascii="GHEA Grapalat" w:hAnsi="GHEA Grapalat"/>
        </w:rPr>
        <w:t xml:space="preserve"> </w:t>
      </w:r>
      <w:r w:rsidRPr="00205E94">
        <w:rPr>
          <w:rFonts w:ascii="GHEA Grapalat" w:hAnsi="GHEA Grapalat"/>
        </w:rPr>
        <w:t xml:space="preserve">Араратская область РА Масис община С. </w:t>
      </w:r>
      <w:r>
        <w:rPr>
          <w:rFonts w:ascii="GHEA Grapalat" w:hAnsi="GHEA Grapalat"/>
        </w:rPr>
        <w:t>Ранчпар</w:t>
      </w:r>
      <w:r w:rsidRPr="00205E94">
        <w:rPr>
          <w:rFonts w:ascii="GHEA Grapalat" w:hAnsi="GHEA Grapalat"/>
        </w:rPr>
        <w:t xml:space="preserve"> 6-я ул. 1-й пер., д. 1</w:t>
      </w:r>
      <w:r w:rsidRPr="009F3DC7">
        <w:rPr>
          <w:rFonts w:ascii="GHEA Grapalat" w:hAnsi="GHEA Grapalat"/>
        </w:rPr>
        <w:t>.</w:t>
      </w:r>
    </w:p>
    <w:p w:rsidR="00025C08" w:rsidRPr="009F3DC7" w:rsidRDefault="00025C08" w:rsidP="00025C0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25C08" w:rsidRPr="009F3DC7" w:rsidTr="004B6EED">
        <w:trPr>
          <w:jc w:val="center"/>
        </w:trPr>
        <w:tc>
          <w:tcPr>
            <w:tcW w:w="4536" w:type="dxa"/>
          </w:tcPr>
          <w:p w:rsidR="00025C08" w:rsidRPr="009F3DC7" w:rsidRDefault="00025C08" w:rsidP="004B6EED">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025C08" w:rsidRPr="008C1A9F" w:rsidRDefault="00025C08" w:rsidP="004B6EED">
            <w:pPr>
              <w:widowControl w:val="0"/>
              <w:ind w:firstLine="34"/>
              <w:jc w:val="center"/>
              <w:rPr>
                <w:rFonts w:ascii="GHEA Grapalat" w:hAnsi="GHEA Grapalat"/>
                <w:lang w:val="en-US"/>
              </w:rPr>
            </w:pPr>
            <w:r>
              <w:rPr>
                <w:rFonts w:ascii="GHEA Grapalat" w:hAnsi="GHEA Grapalat"/>
                <w:lang w:val="en-US"/>
              </w:rPr>
              <w:t>_______________________</w:t>
            </w:r>
          </w:p>
          <w:p w:rsidR="00025C08" w:rsidRPr="008C1A9F" w:rsidRDefault="00025C08" w:rsidP="004B6EED">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025C08" w:rsidRPr="009F3DC7" w:rsidRDefault="00025C08" w:rsidP="004B6EED">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025C08" w:rsidRPr="009F3DC7" w:rsidRDefault="00025C08" w:rsidP="004B6EED">
            <w:pPr>
              <w:widowControl w:val="0"/>
              <w:spacing w:after="160" w:line="360" w:lineRule="auto"/>
              <w:ind w:firstLine="34"/>
              <w:jc w:val="center"/>
              <w:rPr>
                <w:rFonts w:ascii="GHEA Grapalat" w:hAnsi="GHEA Grapalat"/>
              </w:rPr>
            </w:pPr>
          </w:p>
        </w:tc>
        <w:tc>
          <w:tcPr>
            <w:tcW w:w="4343" w:type="dxa"/>
          </w:tcPr>
          <w:p w:rsidR="00025C08" w:rsidRPr="009F3DC7" w:rsidRDefault="00025C08" w:rsidP="004B6EED">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025C08" w:rsidRPr="008C1A9F" w:rsidRDefault="00025C08" w:rsidP="004B6EED">
            <w:pPr>
              <w:widowControl w:val="0"/>
              <w:ind w:firstLine="34"/>
              <w:jc w:val="center"/>
              <w:rPr>
                <w:rFonts w:ascii="GHEA Grapalat" w:hAnsi="GHEA Grapalat"/>
                <w:lang w:val="en-US"/>
              </w:rPr>
            </w:pPr>
            <w:r>
              <w:rPr>
                <w:rFonts w:ascii="GHEA Grapalat" w:hAnsi="GHEA Grapalat"/>
                <w:lang w:val="en-US"/>
              </w:rPr>
              <w:t>___________________</w:t>
            </w:r>
          </w:p>
          <w:p w:rsidR="00025C08" w:rsidRPr="008C1A9F" w:rsidRDefault="00025C08" w:rsidP="004B6EED">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025C08" w:rsidRPr="009F3DC7" w:rsidRDefault="00025C08" w:rsidP="004B6EED">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025C08" w:rsidRDefault="00025C08" w:rsidP="00025C08">
      <w:pPr>
        <w:widowControl w:val="0"/>
        <w:spacing w:after="160" w:line="360" w:lineRule="auto"/>
        <w:ind w:firstLine="567"/>
        <w:jc w:val="right"/>
        <w:rPr>
          <w:rFonts w:ascii="GHEA Grapalat" w:hAnsi="GHEA Grapalat"/>
          <w:i/>
        </w:rPr>
      </w:pPr>
    </w:p>
    <w:p w:rsidR="00C21545" w:rsidRDefault="00C21545">
      <w:pPr>
        <w:rPr>
          <w:rFonts w:ascii="GHEA Grapalat" w:hAnsi="GHEA Grapalat"/>
          <w:i/>
        </w:rPr>
      </w:pPr>
      <w:r>
        <w:rPr>
          <w:rFonts w:ascii="GHEA Grapalat" w:hAnsi="GHEA Grapalat"/>
          <w:i/>
        </w:rPr>
        <w:br w:type="page"/>
      </w:r>
    </w:p>
    <w:p w:rsidR="00025C08" w:rsidRPr="009F3DC7" w:rsidRDefault="00025C08" w:rsidP="00025C0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025C08" w:rsidRPr="009F3DC7" w:rsidRDefault="00025C08" w:rsidP="00025C0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025C08" w:rsidRPr="00CD2E1D" w:rsidRDefault="00025C08" w:rsidP="00025C0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Pr>
          <w:rFonts w:ascii="GHEA Grapalat" w:hAnsi="GHEA Grapalat"/>
          <w:b/>
          <w:lang w:val="hy-AM"/>
        </w:rPr>
        <w:t>*</w:t>
      </w:r>
    </w:p>
    <w:p w:rsidR="00025C08" w:rsidRDefault="00C21545" w:rsidP="00025C08">
      <w:pPr>
        <w:widowControl w:val="0"/>
        <w:spacing w:after="160" w:line="360" w:lineRule="auto"/>
        <w:ind w:firstLine="567"/>
        <w:jc w:val="center"/>
        <w:rPr>
          <w:rStyle w:val="anegp0gi0b9av8jahpyh"/>
        </w:rPr>
      </w:pPr>
      <w:r>
        <w:rPr>
          <w:rFonts w:ascii="GHEA Grapalat" w:hAnsi="GHEA Grapalat"/>
          <w:i/>
          <w:spacing w:val="6"/>
        </w:rPr>
        <w:t>т</w:t>
      </w:r>
      <w:r w:rsidRPr="0022476C">
        <w:rPr>
          <w:rStyle w:val="anegp0gi0b9av8jahpyh"/>
          <w:rFonts w:ascii="Calibri" w:hAnsi="Calibri" w:cs="Calibri"/>
          <w:sz w:val="28"/>
          <w:szCs w:val="28"/>
        </w:rPr>
        <w:t>екущие ремонтные работы лаборатории физики ГНКО "средняя школа Ранчпар Араратской области РА"</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566"/>
        <w:gridCol w:w="2126"/>
        <w:gridCol w:w="1559"/>
      </w:tblGrid>
      <w:tr w:rsidR="00025C08" w:rsidRPr="009F3DC7" w:rsidTr="004B6EED">
        <w:trPr>
          <w:cantSplit/>
          <w:jc w:val="center"/>
        </w:trPr>
        <w:tc>
          <w:tcPr>
            <w:tcW w:w="816" w:type="dxa"/>
            <w:vMerge w:val="restart"/>
            <w:vAlign w:val="center"/>
          </w:tcPr>
          <w:p w:rsidR="00025C08" w:rsidRPr="00517562" w:rsidRDefault="00025C08" w:rsidP="004B6EED">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566" w:type="dxa"/>
            <w:vMerge w:val="restart"/>
            <w:vAlign w:val="center"/>
          </w:tcPr>
          <w:p w:rsidR="00025C08" w:rsidRPr="00517562" w:rsidRDefault="00025C08" w:rsidP="004B6EED">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025C08" w:rsidRPr="00517562" w:rsidRDefault="00025C08" w:rsidP="004B6EED">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685" w:type="dxa"/>
            <w:gridSpan w:val="2"/>
            <w:vAlign w:val="center"/>
          </w:tcPr>
          <w:p w:rsidR="00025C08" w:rsidRPr="00517562" w:rsidRDefault="00025C08" w:rsidP="004B6EED">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025C08" w:rsidRPr="009F3DC7" w:rsidTr="004B6EED">
        <w:trPr>
          <w:cantSplit/>
          <w:trHeight w:val="586"/>
          <w:jc w:val="center"/>
        </w:trPr>
        <w:tc>
          <w:tcPr>
            <w:tcW w:w="816" w:type="dxa"/>
            <w:vMerge/>
            <w:vAlign w:val="center"/>
          </w:tcPr>
          <w:p w:rsidR="00025C08" w:rsidRPr="00517562" w:rsidRDefault="00025C08" w:rsidP="004B6EED">
            <w:pPr>
              <w:widowControl w:val="0"/>
              <w:spacing w:after="120"/>
              <w:jc w:val="both"/>
              <w:rPr>
                <w:rFonts w:ascii="GHEA Grapalat" w:hAnsi="GHEA Grapalat"/>
                <w:sz w:val="20"/>
                <w:szCs w:val="20"/>
              </w:rPr>
            </w:pPr>
          </w:p>
        </w:tc>
        <w:tc>
          <w:tcPr>
            <w:tcW w:w="4566" w:type="dxa"/>
            <w:vMerge/>
          </w:tcPr>
          <w:p w:rsidR="00025C08" w:rsidRPr="00517562" w:rsidRDefault="00025C08" w:rsidP="004B6EED">
            <w:pPr>
              <w:widowControl w:val="0"/>
              <w:spacing w:after="120"/>
              <w:rPr>
                <w:rFonts w:ascii="GHEA Grapalat" w:hAnsi="GHEA Grapalat"/>
                <w:sz w:val="20"/>
                <w:szCs w:val="20"/>
              </w:rPr>
            </w:pPr>
          </w:p>
        </w:tc>
        <w:tc>
          <w:tcPr>
            <w:tcW w:w="2126" w:type="dxa"/>
            <w:vAlign w:val="center"/>
          </w:tcPr>
          <w:p w:rsidR="00025C08" w:rsidRPr="00517562" w:rsidRDefault="00025C08" w:rsidP="004B6EED">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559" w:type="dxa"/>
            <w:vAlign w:val="center"/>
          </w:tcPr>
          <w:p w:rsidR="00025C08" w:rsidRPr="00517562" w:rsidRDefault="00025C08" w:rsidP="004B6EED">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025C08" w:rsidRPr="009F3DC7" w:rsidTr="00C21545">
        <w:trPr>
          <w:trHeight w:val="586"/>
          <w:jc w:val="center"/>
        </w:trPr>
        <w:tc>
          <w:tcPr>
            <w:tcW w:w="816" w:type="dxa"/>
            <w:vAlign w:val="center"/>
          </w:tcPr>
          <w:p w:rsidR="00025C08" w:rsidRPr="00517562" w:rsidRDefault="00025C08" w:rsidP="004B6EED">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566" w:type="dxa"/>
            <w:vAlign w:val="center"/>
          </w:tcPr>
          <w:p w:rsidR="00025C08" w:rsidRPr="00A6037A" w:rsidRDefault="00C21545" w:rsidP="00C21545">
            <w:pPr>
              <w:jc w:val="center"/>
              <w:rPr>
                <w:rFonts w:ascii="Arial" w:hAnsi="Arial" w:cs="Arial"/>
                <w:sz w:val="20"/>
                <w:szCs w:val="20"/>
              </w:rPr>
            </w:pPr>
            <w:r>
              <w:rPr>
                <w:rStyle w:val="ypks7kbdpwfgdykd3qb9"/>
              </w:rPr>
              <w:t>Электрическое</w:t>
            </w:r>
            <w:r>
              <w:t xml:space="preserve"> </w:t>
            </w:r>
            <w:r>
              <w:rPr>
                <w:rStyle w:val="ypks7kbdpwfgdykd3qb9"/>
              </w:rPr>
              <w:t>освещение</w:t>
            </w:r>
          </w:p>
        </w:tc>
        <w:tc>
          <w:tcPr>
            <w:tcW w:w="2126" w:type="dxa"/>
            <w:vAlign w:val="center"/>
          </w:tcPr>
          <w:p w:rsidR="00025C08" w:rsidRPr="00517562" w:rsidRDefault="00025C08" w:rsidP="004B6EED">
            <w:pPr>
              <w:widowControl w:val="0"/>
              <w:spacing w:after="120"/>
              <w:jc w:val="center"/>
              <w:rPr>
                <w:rFonts w:ascii="GHEA Grapalat" w:hAnsi="GHEA Grapalat"/>
                <w:sz w:val="20"/>
                <w:szCs w:val="20"/>
              </w:rPr>
            </w:pPr>
            <w:r>
              <w:rPr>
                <w:rStyle w:val="anegp0gi0b9av8jahpyh"/>
              </w:rPr>
              <w:t>После вступления договора в</w:t>
            </w:r>
            <w:r>
              <w:t xml:space="preserve"> </w:t>
            </w:r>
            <w:r>
              <w:rPr>
                <w:rStyle w:val="anegp0gi0b9av8jahpyh"/>
              </w:rPr>
              <w:t>силу</w:t>
            </w:r>
          </w:p>
        </w:tc>
        <w:tc>
          <w:tcPr>
            <w:tcW w:w="1559" w:type="dxa"/>
            <w:vAlign w:val="center"/>
          </w:tcPr>
          <w:p w:rsidR="00025C08" w:rsidRPr="00E6597C" w:rsidRDefault="00025C08" w:rsidP="004B6EED">
            <w:pPr>
              <w:rPr>
                <w:rFonts w:ascii="GHEA Grapalat" w:hAnsi="GHEA Grapalat"/>
                <w:sz w:val="20"/>
                <w:szCs w:val="20"/>
                <w:lang w:val="pt-BR"/>
              </w:rPr>
            </w:pPr>
            <w:r>
              <w:rPr>
                <w:rFonts w:ascii="GHEA Grapalat" w:hAnsi="GHEA Grapalat"/>
                <w:sz w:val="20"/>
                <w:szCs w:val="20"/>
                <w:lang w:val="pt-BR"/>
              </w:rPr>
              <w:t>25/12/2025</w:t>
            </w:r>
          </w:p>
        </w:tc>
      </w:tr>
      <w:tr w:rsidR="00025C08" w:rsidRPr="009F3DC7" w:rsidTr="004B6EED">
        <w:trPr>
          <w:trHeight w:val="586"/>
          <w:jc w:val="center"/>
        </w:trPr>
        <w:tc>
          <w:tcPr>
            <w:tcW w:w="816" w:type="dxa"/>
            <w:vAlign w:val="center"/>
          </w:tcPr>
          <w:p w:rsidR="00025C08" w:rsidRPr="00517562" w:rsidRDefault="00025C08" w:rsidP="004B6EED">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566" w:type="dxa"/>
            <w:vAlign w:val="center"/>
          </w:tcPr>
          <w:p w:rsidR="00025C08" w:rsidRPr="00A6037A" w:rsidRDefault="00C21545" w:rsidP="004B6EED">
            <w:pPr>
              <w:rPr>
                <w:rFonts w:ascii="Arial" w:hAnsi="Arial" w:cs="Arial"/>
                <w:sz w:val="20"/>
                <w:szCs w:val="20"/>
              </w:rPr>
            </w:pPr>
            <w:r>
              <w:rPr>
                <w:rFonts w:ascii="Arial" w:hAnsi="Arial" w:cs="Arial"/>
                <w:sz w:val="20"/>
                <w:szCs w:val="20"/>
              </w:rPr>
              <w:t>Внутренные отделочные работы</w:t>
            </w:r>
          </w:p>
        </w:tc>
        <w:tc>
          <w:tcPr>
            <w:tcW w:w="2126" w:type="dxa"/>
            <w:vAlign w:val="center"/>
          </w:tcPr>
          <w:p w:rsidR="00025C08" w:rsidRPr="00517562" w:rsidRDefault="00025C08" w:rsidP="004B6EED">
            <w:pPr>
              <w:widowControl w:val="0"/>
              <w:spacing w:after="120"/>
              <w:jc w:val="center"/>
              <w:rPr>
                <w:rFonts w:ascii="GHEA Grapalat" w:hAnsi="GHEA Grapalat"/>
                <w:sz w:val="20"/>
                <w:szCs w:val="20"/>
              </w:rPr>
            </w:pPr>
            <w:r>
              <w:rPr>
                <w:rStyle w:val="anegp0gi0b9av8jahpyh"/>
              </w:rPr>
              <w:t>После вступления договора в</w:t>
            </w:r>
            <w:r>
              <w:t xml:space="preserve"> </w:t>
            </w:r>
            <w:r>
              <w:rPr>
                <w:rStyle w:val="anegp0gi0b9av8jahpyh"/>
              </w:rPr>
              <w:t>силу</w:t>
            </w:r>
          </w:p>
        </w:tc>
        <w:tc>
          <w:tcPr>
            <w:tcW w:w="1559" w:type="dxa"/>
            <w:vAlign w:val="center"/>
          </w:tcPr>
          <w:p w:rsidR="00025C08" w:rsidRPr="00E6597C" w:rsidRDefault="00025C08" w:rsidP="004B6EED">
            <w:pPr>
              <w:rPr>
                <w:rFonts w:ascii="GHEA Grapalat" w:hAnsi="GHEA Grapalat"/>
                <w:sz w:val="20"/>
                <w:szCs w:val="20"/>
                <w:lang w:val="pt-BR"/>
              </w:rPr>
            </w:pPr>
            <w:r>
              <w:rPr>
                <w:rFonts w:ascii="GHEA Grapalat" w:hAnsi="GHEA Grapalat"/>
                <w:sz w:val="20"/>
                <w:szCs w:val="20"/>
                <w:lang w:val="pt-BR"/>
              </w:rPr>
              <w:t>25/12/2025</w:t>
            </w:r>
          </w:p>
        </w:tc>
      </w:tr>
      <w:tr w:rsidR="00025C08" w:rsidRPr="009F3DC7" w:rsidTr="004B6EED">
        <w:trPr>
          <w:cantSplit/>
          <w:trHeight w:val="586"/>
          <w:jc w:val="center"/>
        </w:trPr>
        <w:tc>
          <w:tcPr>
            <w:tcW w:w="5382" w:type="dxa"/>
            <w:gridSpan w:val="2"/>
            <w:vAlign w:val="center"/>
          </w:tcPr>
          <w:p w:rsidR="00025C08" w:rsidRPr="00517562" w:rsidRDefault="00025C08" w:rsidP="004B6EED">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126" w:type="dxa"/>
            <w:vAlign w:val="center"/>
          </w:tcPr>
          <w:p w:rsidR="00025C08" w:rsidRPr="00517562" w:rsidRDefault="00025C08" w:rsidP="004B6EED">
            <w:pPr>
              <w:widowControl w:val="0"/>
              <w:spacing w:after="120"/>
              <w:jc w:val="center"/>
              <w:rPr>
                <w:rFonts w:ascii="GHEA Grapalat" w:hAnsi="GHEA Grapalat"/>
                <w:sz w:val="20"/>
                <w:szCs w:val="20"/>
              </w:rPr>
            </w:pPr>
            <w:r>
              <w:rPr>
                <w:rStyle w:val="anegp0gi0b9av8jahpyh"/>
              </w:rPr>
              <w:t>После вступления договора в</w:t>
            </w:r>
            <w:r>
              <w:t xml:space="preserve"> </w:t>
            </w:r>
            <w:r>
              <w:rPr>
                <w:rStyle w:val="anegp0gi0b9av8jahpyh"/>
              </w:rPr>
              <w:t>силу</w:t>
            </w:r>
          </w:p>
        </w:tc>
        <w:tc>
          <w:tcPr>
            <w:tcW w:w="1559" w:type="dxa"/>
            <w:vAlign w:val="center"/>
          </w:tcPr>
          <w:p w:rsidR="00025C08" w:rsidRPr="00517562" w:rsidRDefault="00025C08" w:rsidP="004B6EED">
            <w:pPr>
              <w:widowControl w:val="0"/>
              <w:spacing w:after="120"/>
              <w:jc w:val="center"/>
              <w:rPr>
                <w:rFonts w:ascii="GHEA Grapalat" w:hAnsi="GHEA Grapalat"/>
                <w:b/>
                <w:sz w:val="20"/>
                <w:szCs w:val="20"/>
              </w:rPr>
            </w:pPr>
            <w:r>
              <w:rPr>
                <w:rFonts w:ascii="GHEA Grapalat" w:hAnsi="GHEA Grapalat"/>
                <w:sz w:val="20"/>
                <w:szCs w:val="20"/>
                <w:lang w:val="pt-BR"/>
              </w:rPr>
              <w:t>25/12/2025</w:t>
            </w:r>
          </w:p>
        </w:tc>
      </w:tr>
    </w:tbl>
    <w:p w:rsidR="00025C08" w:rsidRPr="009F3DC7" w:rsidRDefault="00025C08" w:rsidP="00025C0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25C08" w:rsidRPr="009F3DC7" w:rsidTr="004B6EED">
        <w:trPr>
          <w:jc w:val="center"/>
        </w:trPr>
        <w:tc>
          <w:tcPr>
            <w:tcW w:w="4536" w:type="dxa"/>
          </w:tcPr>
          <w:p w:rsidR="00025C08" w:rsidRPr="009F3DC7" w:rsidRDefault="00025C08" w:rsidP="004B6EED">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025C08" w:rsidRPr="00517562" w:rsidRDefault="00025C08" w:rsidP="004B6EED">
            <w:pPr>
              <w:widowControl w:val="0"/>
              <w:jc w:val="center"/>
              <w:rPr>
                <w:rFonts w:ascii="GHEA Grapalat" w:hAnsi="GHEA Grapalat"/>
                <w:lang w:val="en-US"/>
              </w:rPr>
            </w:pPr>
            <w:r>
              <w:rPr>
                <w:rFonts w:ascii="GHEA Grapalat" w:hAnsi="GHEA Grapalat"/>
                <w:lang w:val="en-US"/>
              </w:rPr>
              <w:t>______________________</w:t>
            </w:r>
          </w:p>
          <w:p w:rsidR="00025C08" w:rsidRPr="00517562" w:rsidRDefault="00025C08" w:rsidP="004B6EED">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025C08" w:rsidRPr="009F3DC7" w:rsidRDefault="00025C08" w:rsidP="004B6EED">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025C08" w:rsidRPr="009F3DC7" w:rsidRDefault="00025C08" w:rsidP="004B6EED">
            <w:pPr>
              <w:widowControl w:val="0"/>
              <w:spacing w:after="160" w:line="360" w:lineRule="auto"/>
              <w:jc w:val="center"/>
              <w:rPr>
                <w:rFonts w:ascii="GHEA Grapalat" w:hAnsi="GHEA Grapalat"/>
              </w:rPr>
            </w:pPr>
          </w:p>
        </w:tc>
        <w:tc>
          <w:tcPr>
            <w:tcW w:w="4343" w:type="dxa"/>
          </w:tcPr>
          <w:p w:rsidR="00025C08" w:rsidRPr="009F3DC7" w:rsidRDefault="00025C08" w:rsidP="004B6EED">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025C08" w:rsidRPr="00517562" w:rsidRDefault="00025C08" w:rsidP="004B6EED">
            <w:pPr>
              <w:widowControl w:val="0"/>
              <w:jc w:val="center"/>
              <w:rPr>
                <w:rFonts w:ascii="GHEA Grapalat" w:hAnsi="GHEA Grapalat"/>
                <w:lang w:val="en-US"/>
              </w:rPr>
            </w:pPr>
            <w:r>
              <w:rPr>
                <w:rFonts w:ascii="GHEA Grapalat" w:hAnsi="GHEA Grapalat"/>
                <w:lang w:val="en-US"/>
              </w:rPr>
              <w:t>_____________________</w:t>
            </w:r>
          </w:p>
          <w:p w:rsidR="00025C08" w:rsidRPr="00517562" w:rsidRDefault="00025C08" w:rsidP="004B6EED">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025C08" w:rsidRPr="009F3DC7" w:rsidRDefault="00025C08" w:rsidP="004B6EED">
            <w:pPr>
              <w:widowControl w:val="0"/>
              <w:spacing w:after="160" w:line="360" w:lineRule="auto"/>
              <w:jc w:val="center"/>
              <w:rPr>
                <w:rFonts w:ascii="GHEA Grapalat" w:hAnsi="GHEA Grapalat"/>
              </w:rPr>
            </w:pPr>
            <w:r w:rsidRPr="009F3DC7">
              <w:rPr>
                <w:rFonts w:ascii="GHEA Grapalat" w:hAnsi="GHEA Grapalat"/>
              </w:rPr>
              <w:t>М. П.</w:t>
            </w:r>
          </w:p>
        </w:tc>
      </w:tr>
    </w:tbl>
    <w:p w:rsidR="00025C08" w:rsidRPr="00124BE9" w:rsidRDefault="00025C08" w:rsidP="00025C08">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025C08" w:rsidRPr="009F3DC7" w:rsidRDefault="00025C08" w:rsidP="00025C08">
      <w:pPr>
        <w:widowControl w:val="0"/>
        <w:tabs>
          <w:tab w:val="left" w:pos="8789"/>
        </w:tabs>
        <w:spacing w:after="160" w:line="360" w:lineRule="auto"/>
        <w:ind w:firstLine="567"/>
        <w:jc w:val="both"/>
        <w:rPr>
          <w:rFonts w:ascii="GHEA Grapalat" w:hAnsi="GHEA Grapalat"/>
        </w:rPr>
      </w:pPr>
    </w:p>
    <w:p w:rsidR="00025C08" w:rsidRPr="009F3DC7" w:rsidRDefault="00025C08" w:rsidP="00025C08">
      <w:pPr>
        <w:widowControl w:val="0"/>
        <w:spacing w:after="160" w:line="360" w:lineRule="auto"/>
        <w:rPr>
          <w:rFonts w:ascii="GHEA Grapalat" w:hAnsi="GHEA Grapalat"/>
          <w:i/>
        </w:rPr>
      </w:pPr>
      <w:r w:rsidRPr="009F3DC7">
        <w:rPr>
          <w:rFonts w:ascii="GHEA Grapalat" w:hAnsi="GHEA Grapalat"/>
        </w:rPr>
        <w:br w:type="page"/>
      </w:r>
    </w:p>
    <w:p w:rsidR="00025C08" w:rsidRPr="009F3DC7" w:rsidRDefault="00025C08" w:rsidP="00025C0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025C08" w:rsidRPr="009F3DC7" w:rsidRDefault="00025C08" w:rsidP="00025C0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025C08" w:rsidRPr="009F3DC7" w:rsidRDefault="00025C08" w:rsidP="00025C08">
      <w:pPr>
        <w:widowControl w:val="0"/>
        <w:tabs>
          <w:tab w:val="left" w:pos="9540"/>
        </w:tabs>
        <w:spacing w:after="160" w:line="360" w:lineRule="auto"/>
        <w:ind w:firstLine="567"/>
        <w:jc w:val="center"/>
        <w:rPr>
          <w:rFonts w:ascii="GHEA Grapalat" w:hAnsi="GHEA Grapalat"/>
        </w:rPr>
      </w:pPr>
    </w:p>
    <w:p w:rsidR="00025C08" w:rsidRPr="00685FDC" w:rsidRDefault="00025C08" w:rsidP="00025C0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rsidR="00025C08" w:rsidRPr="009F3DC7" w:rsidRDefault="00025C08" w:rsidP="00025C0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4"/>
        <w:gridCol w:w="1678"/>
        <w:gridCol w:w="582"/>
        <w:gridCol w:w="700"/>
        <w:gridCol w:w="431"/>
        <w:gridCol w:w="556"/>
        <w:gridCol w:w="436"/>
        <w:gridCol w:w="515"/>
        <w:gridCol w:w="477"/>
        <w:gridCol w:w="531"/>
        <w:gridCol w:w="729"/>
        <w:gridCol w:w="663"/>
        <w:gridCol w:w="594"/>
        <w:gridCol w:w="644"/>
        <w:gridCol w:w="581"/>
      </w:tblGrid>
      <w:tr w:rsidR="00025C08" w:rsidRPr="00685FDC" w:rsidTr="004B6EED">
        <w:trPr>
          <w:jc w:val="center"/>
        </w:trPr>
        <w:tc>
          <w:tcPr>
            <w:tcW w:w="10955" w:type="dxa"/>
            <w:gridSpan w:val="16"/>
          </w:tcPr>
          <w:p w:rsidR="00025C08" w:rsidRPr="00685FDC" w:rsidRDefault="00025C08" w:rsidP="004B6EED">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025C08" w:rsidRPr="00685FDC" w:rsidTr="004B6EED">
        <w:trPr>
          <w:jc w:val="center"/>
        </w:trPr>
        <w:tc>
          <w:tcPr>
            <w:tcW w:w="704" w:type="dxa"/>
            <w:vAlign w:val="center"/>
          </w:tcPr>
          <w:p w:rsidR="00025C08" w:rsidRPr="00685FDC" w:rsidRDefault="00025C08" w:rsidP="004B6EED">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134" w:type="dxa"/>
            <w:vAlign w:val="center"/>
          </w:tcPr>
          <w:p w:rsidR="00025C08" w:rsidRPr="00685FDC" w:rsidRDefault="00025C08" w:rsidP="004B6EED">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678" w:type="dxa"/>
            <w:vAlign w:val="center"/>
          </w:tcPr>
          <w:p w:rsidR="00025C08" w:rsidRPr="00685FDC" w:rsidRDefault="00025C08" w:rsidP="004B6EED">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025C08" w:rsidRPr="00685FDC" w:rsidRDefault="00025C08" w:rsidP="004B6EED">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Pr>
                <w:rFonts w:ascii="GHEA Grapalat" w:hAnsi="GHEA Grapalat"/>
                <w:sz w:val="14"/>
                <w:szCs w:val="16"/>
              </w:rPr>
              <w:t>25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7"/>
              <w:t>**</w:t>
            </w:r>
          </w:p>
        </w:tc>
      </w:tr>
      <w:tr w:rsidR="00025C08" w:rsidRPr="00685FDC" w:rsidTr="004B6EED">
        <w:trPr>
          <w:cantSplit/>
          <w:trHeight w:val="1134"/>
          <w:jc w:val="center"/>
        </w:trPr>
        <w:tc>
          <w:tcPr>
            <w:tcW w:w="704" w:type="dxa"/>
          </w:tcPr>
          <w:p w:rsidR="00025C08" w:rsidRPr="00685FDC" w:rsidRDefault="00025C08" w:rsidP="004B6EED">
            <w:pPr>
              <w:widowControl w:val="0"/>
              <w:spacing w:after="120"/>
              <w:jc w:val="center"/>
              <w:rPr>
                <w:rFonts w:ascii="GHEA Grapalat" w:hAnsi="GHEA Grapalat"/>
                <w:sz w:val="14"/>
                <w:szCs w:val="16"/>
              </w:rPr>
            </w:pPr>
          </w:p>
        </w:tc>
        <w:tc>
          <w:tcPr>
            <w:tcW w:w="1134" w:type="dxa"/>
          </w:tcPr>
          <w:p w:rsidR="00025C08" w:rsidRPr="00685FDC" w:rsidRDefault="00025C08" w:rsidP="004B6EED">
            <w:pPr>
              <w:widowControl w:val="0"/>
              <w:spacing w:after="120"/>
              <w:jc w:val="center"/>
              <w:rPr>
                <w:rFonts w:ascii="GHEA Grapalat" w:hAnsi="GHEA Grapalat"/>
                <w:sz w:val="14"/>
                <w:szCs w:val="16"/>
              </w:rPr>
            </w:pPr>
          </w:p>
        </w:tc>
        <w:tc>
          <w:tcPr>
            <w:tcW w:w="1678" w:type="dxa"/>
          </w:tcPr>
          <w:p w:rsidR="00025C08" w:rsidRPr="00685FDC" w:rsidRDefault="00025C08" w:rsidP="004B6EED">
            <w:pPr>
              <w:widowControl w:val="0"/>
              <w:spacing w:after="120"/>
              <w:jc w:val="center"/>
              <w:rPr>
                <w:rFonts w:ascii="GHEA Grapalat" w:hAnsi="GHEA Grapalat"/>
                <w:sz w:val="14"/>
                <w:szCs w:val="16"/>
              </w:rPr>
            </w:pPr>
          </w:p>
        </w:tc>
        <w:tc>
          <w:tcPr>
            <w:tcW w:w="582"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025C08" w:rsidRPr="00685FDC" w:rsidRDefault="00025C08" w:rsidP="004B6EED">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025C08" w:rsidRPr="00685FDC" w:rsidRDefault="00025C08" w:rsidP="004B6EED">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025C08" w:rsidRPr="00685FDC"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025C08" w:rsidRPr="00A67C6E" w:rsidRDefault="00025C08" w:rsidP="004B6EED">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C21545" w:rsidRPr="00685FDC" w:rsidTr="008F49AF">
        <w:trPr>
          <w:cantSplit/>
          <w:trHeight w:val="1134"/>
          <w:jc w:val="center"/>
        </w:trPr>
        <w:tc>
          <w:tcPr>
            <w:tcW w:w="704" w:type="dxa"/>
            <w:vAlign w:val="center"/>
          </w:tcPr>
          <w:p w:rsidR="00C21545" w:rsidRPr="00E6597C" w:rsidRDefault="00C21545" w:rsidP="00C21545">
            <w:pPr>
              <w:jc w:val="center"/>
              <w:rPr>
                <w:rFonts w:ascii="GHEA Grapalat" w:hAnsi="GHEA Grapalat"/>
                <w:sz w:val="20"/>
                <w:lang w:val="es-ES"/>
              </w:rPr>
            </w:pPr>
            <w:r>
              <w:rPr>
                <w:rFonts w:ascii="GHEA Grapalat" w:hAnsi="GHEA Grapalat"/>
                <w:sz w:val="20"/>
                <w:lang w:val="es-ES"/>
              </w:rPr>
              <w:t>1</w:t>
            </w:r>
          </w:p>
        </w:tc>
        <w:tc>
          <w:tcPr>
            <w:tcW w:w="1134" w:type="dxa"/>
            <w:vAlign w:val="center"/>
          </w:tcPr>
          <w:p w:rsidR="00C21545" w:rsidRPr="00E6597C" w:rsidRDefault="00C21545" w:rsidP="00C21545">
            <w:pPr>
              <w:jc w:val="center"/>
              <w:rPr>
                <w:rFonts w:ascii="GHEA Grapalat" w:hAnsi="GHEA Grapalat"/>
                <w:sz w:val="20"/>
                <w:lang w:val="es-ES"/>
              </w:rPr>
            </w:pPr>
            <w:r>
              <w:rPr>
                <w:rFonts w:ascii="GHEA Grapalat" w:hAnsi="GHEA Grapalat"/>
                <w:sz w:val="20"/>
                <w:lang w:val="es-ES"/>
              </w:rPr>
              <w:t>45211229</w:t>
            </w:r>
          </w:p>
        </w:tc>
        <w:tc>
          <w:tcPr>
            <w:tcW w:w="1678" w:type="dxa"/>
            <w:vAlign w:val="center"/>
          </w:tcPr>
          <w:p w:rsidR="00C21545" w:rsidRPr="009044F1" w:rsidRDefault="00C21545" w:rsidP="00C21545">
            <w:pPr>
              <w:pStyle w:val="BodyTextIndent2"/>
              <w:widowControl w:val="0"/>
              <w:spacing w:after="120" w:line="240" w:lineRule="auto"/>
              <w:ind w:firstLine="0"/>
              <w:rPr>
                <w:rFonts w:ascii="GHEA Grapalat" w:hAnsi="GHEA Grapalat"/>
                <w:sz w:val="24"/>
                <w:szCs w:val="24"/>
                <w:u w:val="single"/>
                <w:vertAlign w:val="subscript"/>
              </w:rPr>
            </w:pPr>
            <w:r w:rsidRPr="0022476C">
              <w:rPr>
                <w:rStyle w:val="anegp0gi0b9av8jahpyh"/>
                <w:rFonts w:ascii="Cambria" w:hAnsi="Cambria" w:cs="Cambria"/>
              </w:rPr>
              <w:t>Текущие ремонтные работы лаборатории физики ГНКО "средняя школа Ранчпар Араратской области РА"</w:t>
            </w:r>
          </w:p>
        </w:tc>
        <w:tc>
          <w:tcPr>
            <w:tcW w:w="582" w:type="dxa"/>
            <w:vAlign w:val="center"/>
          </w:tcPr>
          <w:p w:rsidR="00C21545" w:rsidRPr="00685FDC" w:rsidRDefault="00C21545" w:rsidP="00C21545">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C21545" w:rsidRPr="00685FDC" w:rsidRDefault="00C21545" w:rsidP="00C21545">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C21545" w:rsidRPr="00685FDC" w:rsidRDefault="00C21545" w:rsidP="00C21545">
            <w:pPr>
              <w:widowControl w:val="0"/>
              <w:spacing w:after="120"/>
              <w:ind w:left="-95" w:right="-88"/>
              <w:jc w:val="center"/>
              <w:rPr>
                <w:rFonts w:ascii="GHEA Grapalat" w:hAnsi="GHEA Grapalat" w:cs="Arial"/>
                <w:sz w:val="14"/>
                <w:szCs w:val="16"/>
              </w:rPr>
            </w:pPr>
            <w:r>
              <w:rPr>
                <w:rFonts w:ascii="GHEA Grapalat" w:hAnsi="GHEA Grapalat"/>
                <w:sz w:val="14"/>
                <w:szCs w:val="16"/>
              </w:rPr>
              <w:t>100</w:t>
            </w:r>
            <w:r w:rsidRPr="00685FDC">
              <w:rPr>
                <w:rFonts w:ascii="GHEA Grapalat" w:hAnsi="GHEA Grapalat"/>
                <w:sz w:val="14"/>
                <w:szCs w:val="16"/>
              </w:rPr>
              <w:t xml:space="preserve"> %</w:t>
            </w:r>
          </w:p>
        </w:tc>
        <w:tc>
          <w:tcPr>
            <w:tcW w:w="581" w:type="dxa"/>
            <w:vAlign w:val="center"/>
          </w:tcPr>
          <w:p w:rsidR="00C21545" w:rsidRPr="00685FDC" w:rsidRDefault="00C21545" w:rsidP="00C21545">
            <w:pPr>
              <w:widowControl w:val="0"/>
              <w:spacing w:after="120"/>
              <w:ind w:left="-95" w:right="-88"/>
              <w:jc w:val="center"/>
              <w:rPr>
                <w:rFonts w:ascii="GHEA Grapalat" w:hAnsi="GHEA Grapalat"/>
                <w:b/>
                <w:sz w:val="14"/>
                <w:szCs w:val="16"/>
              </w:rPr>
            </w:pPr>
            <w:r>
              <w:rPr>
                <w:rFonts w:ascii="GHEA Grapalat" w:hAnsi="GHEA Grapalat"/>
                <w:sz w:val="14"/>
                <w:szCs w:val="16"/>
              </w:rPr>
              <w:t>100</w:t>
            </w:r>
            <w:r w:rsidRPr="00685FDC">
              <w:rPr>
                <w:rFonts w:ascii="GHEA Grapalat" w:hAnsi="GHEA Grapalat"/>
                <w:sz w:val="14"/>
                <w:szCs w:val="16"/>
              </w:rPr>
              <w:t xml:space="preserve"> %</w:t>
            </w:r>
          </w:p>
        </w:tc>
      </w:tr>
    </w:tbl>
    <w:p w:rsidR="00025C08" w:rsidRPr="00685FDC" w:rsidRDefault="00025C08" w:rsidP="00025C0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025C08" w:rsidRPr="009F3DC7" w:rsidTr="004B6EED">
        <w:trPr>
          <w:jc w:val="center"/>
        </w:trPr>
        <w:tc>
          <w:tcPr>
            <w:tcW w:w="4536" w:type="dxa"/>
          </w:tcPr>
          <w:p w:rsidR="00025C08" w:rsidRPr="009F3DC7" w:rsidRDefault="00025C08" w:rsidP="004B6EED">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025C08" w:rsidRPr="00685FDC" w:rsidRDefault="00025C08" w:rsidP="004B6EED">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025C08" w:rsidRPr="009F3DC7" w:rsidRDefault="00025C08" w:rsidP="004B6EED">
            <w:pPr>
              <w:widowControl w:val="0"/>
              <w:spacing w:after="160" w:line="360" w:lineRule="auto"/>
              <w:jc w:val="center"/>
              <w:rPr>
                <w:rFonts w:ascii="GHEA Grapalat" w:hAnsi="GHEA Grapalat"/>
              </w:rPr>
            </w:pPr>
            <w:r w:rsidRPr="009F3DC7">
              <w:rPr>
                <w:rFonts w:ascii="GHEA Grapalat" w:hAnsi="GHEA Grapalat"/>
              </w:rPr>
              <w:t>/подпись/</w:t>
            </w:r>
          </w:p>
          <w:p w:rsidR="00025C08" w:rsidRPr="009F3DC7" w:rsidRDefault="00025C08" w:rsidP="004B6EED">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025C08" w:rsidRPr="009F3DC7" w:rsidRDefault="00025C08" w:rsidP="004B6EED">
            <w:pPr>
              <w:widowControl w:val="0"/>
              <w:spacing w:after="160" w:line="360" w:lineRule="auto"/>
              <w:jc w:val="center"/>
              <w:rPr>
                <w:rFonts w:ascii="GHEA Grapalat" w:hAnsi="GHEA Grapalat"/>
              </w:rPr>
            </w:pPr>
            <w:bookmarkStart w:id="16" w:name="_GoBack"/>
            <w:bookmarkEnd w:id="16"/>
          </w:p>
        </w:tc>
        <w:tc>
          <w:tcPr>
            <w:tcW w:w="4343" w:type="dxa"/>
          </w:tcPr>
          <w:p w:rsidR="00025C08" w:rsidRPr="009F3DC7" w:rsidRDefault="00025C08" w:rsidP="004B6EED">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025C08" w:rsidRPr="00685FDC" w:rsidRDefault="00025C08" w:rsidP="004B6EED">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025C08" w:rsidRPr="009F3DC7" w:rsidRDefault="00025C08" w:rsidP="004B6EED">
            <w:pPr>
              <w:widowControl w:val="0"/>
              <w:spacing w:after="160" w:line="360" w:lineRule="auto"/>
              <w:jc w:val="center"/>
              <w:rPr>
                <w:rFonts w:ascii="GHEA Grapalat" w:hAnsi="GHEA Grapalat"/>
              </w:rPr>
            </w:pPr>
            <w:r w:rsidRPr="009F3DC7">
              <w:rPr>
                <w:rFonts w:ascii="GHEA Grapalat" w:hAnsi="GHEA Grapalat"/>
              </w:rPr>
              <w:t>/подпись/</w:t>
            </w:r>
          </w:p>
          <w:p w:rsidR="00025C08" w:rsidRPr="009F3DC7" w:rsidRDefault="00025C08" w:rsidP="004B6EED">
            <w:pPr>
              <w:widowControl w:val="0"/>
              <w:spacing w:after="160" w:line="360" w:lineRule="auto"/>
              <w:jc w:val="center"/>
              <w:rPr>
                <w:rFonts w:ascii="GHEA Grapalat" w:hAnsi="GHEA Grapalat"/>
              </w:rPr>
            </w:pPr>
            <w:r w:rsidRPr="009F3DC7">
              <w:rPr>
                <w:rFonts w:ascii="GHEA Grapalat" w:hAnsi="GHEA Grapalat"/>
              </w:rPr>
              <w:t>М. П.</w:t>
            </w:r>
          </w:p>
        </w:tc>
      </w:tr>
    </w:tbl>
    <w:p w:rsidR="00025C08" w:rsidRPr="009F3DC7" w:rsidRDefault="00025C08" w:rsidP="00025C08">
      <w:pPr>
        <w:widowControl w:val="0"/>
        <w:spacing w:after="160" w:line="360" w:lineRule="auto"/>
        <w:ind w:firstLine="567"/>
        <w:rPr>
          <w:rFonts w:ascii="GHEA Grapalat" w:hAnsi="GHEA Grapalat"/>
        </w:rPr>
        <w:sectPr w:rsidR="00025C08" w:rsidRPr="009F3DC7" w:rsidSect="00025C08">
          <w:footerReference w:type="default" r:id="rId8"/>
          <w:footnotePr>
            <w:pos w:val="beneathText"/>
          </w:footnotePr>
          <w:pgSz w:w="11907" w:h="16840" w:code="9"/>
          <w:pgMar w:top="993" w:right="1418" w:bottom="851" w:left="1418" w:header="561" w:footer="561" w:gutter="0"/>
          <w:cols w:space="720"/>
          <w:docGrid w:linePitch="326"/>
        </w:sectPr>
      </w:pPr>
    </w:p>
    <w:p w:rsidR="00025C08" w:rsidRPr="009F3DC7" w:rsidRDefault="00025C08" w:rsidP="00025C0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025C08" w:rsidRPr="009F3DC7" w:rsidRDefault="00025C08" w:rsidP="00025C0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025C08" w:rsidRPr="009F3DC7" w:rsidRDefault="00025C08" w:rsidP="00025C0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025C08" w:rsidRPr="009F3DC7" w:rsidTr="004B6EED">
        <w:trPr>
          <w:tblCellSpacing w:w="7" w:type="dxa"/>
          <w:jc w:val="center"/>
        </w:trPr>
        <w:tc>
          <w:tcPr>
            <w:tcW w:w="0" w:type="auto"/>
            <w:vAlign w:val="center"/>
          </w:tcPr>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025C08" w:rsidRPr="00124BE9" w:rsidRDefault="00025C08" w:rsidP="004B6EED">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025C08" w:rsidRPr="00124BE9"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025C08" w:rsidRPr="00124BE9"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025C08" w:rsidRPr="00124BE9"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025C08" w:rsidRPr="009F3DC7" w:rsidRDefault="00025C08" w:rsidP="00025C08">
      <w:pPr>
        <w:widowControl w:val="0"/>
        <w:spacing w:after="160" w:line="360" w:lineRule="auto"/>
        <w:ind w:left="567" w:right="566"/>
        <w:rPr>
          <w:rFonts w:ascii="GHEA Grapalat" w:hAnsi="GHEA Grapalat"/>
          <w:iCs/>
          <w:color w:val="000000"/>
        </w:rPr>
      </w:pPr>
    </w:p>
    <w:p w:rsidR="00025C08" w:rsidRPr="009F3DC7" w:rsidRDefault="00025C08" w:rsidP="00025C0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025C08" w:rsidRPr="00A55DC4" w:rsidRDefault="00025C08" w:rsidP="00025C0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025C08" w:rsidRPr="009F3DC7" w:rsidRDefault="00025C08" w:rsidP="00025C08">
      <w:pPr>
        <w:pStyle w:val="BodyTextIndent"/>
        <w:widowControl w:val="0"/>
        <w:spacing w:after="160"/>
        <w:ind w:left="567" w:right="566" w:firstLine="0"/>
        <w:jc w:val="center"/>
        <w:rPr>
          <w:rFonts w:ascii="GHEA Grapalat" w:hAnsi="GHEA Grapalat"/>
          <w:b/>
          <w:bCs/>
          <w:iCs/>
          <w:sz w:val="24"/>
          <w:szCs w:val="24"/>
        </w:rPr>
      </w:pPr>
    </w:p>
    <w:p w:rsidR="00025C08" w:rsidRPr="009F3DC7" w:rsidRDefault="00025C08" w:rsidP="00025C0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025C08" w:rsidRPr="009F3DC7" w:rsidRDefault="00025C08" w:rsidP="00025C0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025C08" w:rsidRPr="009F3DC7" w:rsidRDefault="00025C08" w:rsidP="00025C0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025C08" w:rsidRPr="009F3DC7" w:rsidRDefault="00025C08" w:rsidP="00025C0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025C08" w:rsidRPr="00124BE9" w:rsidRDefault="00025C08" w:rsidP="00025C0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025C08" w:rsidRPr="00124BE9" w:rsidRDefault="00025C08" w:rsidP="00025C0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025C08" w:rsidRPr="009F3DC7" w:rsidRDefault="00025C08" w:rsidP="00025C0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025C08" w:rsidRPr="007347E7" w:rsidTr="004B6EED">
        <w:trPr>
          <w:trHeight w:val="345"/>
          <w:jc w:val="center"/>
        </w:trPr>
        <w:tc>
          <w:tcPr>
            <w:tcW w:w="379" w:type="dxa"/>
            <w:vMerge w:val="restart"/>
            <w:shd w:val="clear" w:color="auto" w:fill="auto"/>
            <w:vAlign w:val="center"/>
          </w:tcPr>
          <w:p w:rsidR="00025C08" w:rsidRPr="007347E7" w:rsidRDefault="00025C08" w:rsidP="004B6EED">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025C08" w:rsidRPr="007347E7" w:rsidRDefault="00025C08" w:rsidP="004B6E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025C08" w:rsidRPr="007347E7" w:rsidTr="004B6EED">
        <w:trPr>
          <w:trHeight w:val="152"/>
          <w:jc w:val="center"/>
        </w:trPr>
        <w:tc>
          <w:tcPr>
            <w:tcW w:w="379" w:type="dxa"/>
            <w:vMerge/>
            <w:shd w:val="clear" w:color="auto" w:fill="auto"/>
          </w:tcPr>
          <w:p w:rsidR="00025C08" w:rsidRPr="007347E7" w:rsidRDefault="00025C08" w:rsidP="004B6EED">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025C08" w:rsidRPr="007347E7" w:rsidRDefault="00025C08" w:rsidP="004B6EED">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025C08" w:rsidRPr="007347E7" w:rsidRDefault="00025C08" w:rsidP="004B6EED">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025C08" w:rsidRPr="007347E7" w:rsidRDefault="00025C08" w:rsidP="004B6EED">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025C08" w:rsidRPr="007347E7" w:rsidRDefault="00025C08" w:rsidP="004B6EED">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025C08" w:rsidRPr="007347E7" w:rsidRDefault="00025C08" w:rsidP="004B6EED">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025C08" w:rsidRPr="007347E7" w:rsidRDefault="00025C08" w:rsidP="004B6EED">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025C08" w:rsidRPr="007347E7" w:rsidTr="004B6EED">
        <w:trPr>
          <w:trHeight w:val="152"/>
          <w:jc w:val="center"/>
        </w:trPr>
        <w:tc>
          <w:tcPr>
            <w:tcW w:w="379" w:type="dxa"/>
            <w:vMerge/>
            <w:tcBorders>
              <w:bottom w:val="single" w:sz="4" w:space="0" w:color="auto"/>
            </w:tcBorders>
            <w:shd w:val="clear" w:color="auto" w:fill="auto"/>
          </w:tcPr>
          <w:p w:rsidR="00025C08" w:rsidRPr="007347E7" w:rsidRDefault="00025C08" w:rsidP="004B6EED">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r>
      <w:tr w:rsidR="00025C08" w:rsidRPr="007347E7" w:rsidTr="004B6EED">
        <w:trPr>
          <w:trHeight w:val="515"/>
          <w:jc w:val="center"/>
        </w:trPr>
        <w:tc>
          <w:tcPr>
            <w:tcW w:w="379" w:type="dxa"/>
            <w:shd w:val="clear" w:color="auto" w:fill="auto"/>
            <w:vAlign w:val="center"/>
          </w:tcPr>
          <w:p w:rsidR="00025C08" w:rsidRPr="007347E7" w:rsidRDefault="00025C08" w:rsidP="004B6EED">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r>
      <w:tr w:rsidR="00025C08" w:rsidRPr="007347E7" w:rsidTr="004B6EED">
        <w:trPr>
          <w:trHeight w:val="515"/>
          <w:jc w:val="center"/>
        </w:trPr>
        <w:tc>
          <w:tcPr>
            <w:tcW w:w="379" w:type="dxa"/>
            <w:shd w:val="clear" w:color="auto" w:fill="auto"/>
          </w:tcPr>
          <w:p w:rsidR="00025C08" w:rsidRPr="007347E7" w:rsidRDefault="00025C08" w:rsidP="004B6EED">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025C08" w:rsidRPr="007347E7" w:rsidRDefault="00025C08" w:rsidP="004B6EED">
            <w:pPr>
              <w:pStyle w:val="NormalWeb"/>
              <w:widowControl w:val="0"/>
              <w:tabs>
                <w:tab w:val="left" w:pos="916"/>
              </w:tabs>
              <w:spacing w:before="0" w:beforeAutospacing="0" w:after="120" w:afterAutospacing="0"/>
              <w:jc w:val="center"/>
              <w:rPr>
                <w:rFonts w:ascii="GHEA Grapalat" w:hAnsi="GHEA Grapalat"/>
                <w:sz w:val="16"/>
                <w:szCs w:val="16"/>
              </w:rPr>
            </w:pPr>
          </w:p>
        </w:tc>
      </w:tr>
    </w:tbl>
    <w:p w:rsidR="00025C08" w:rsidRPr="007347E7" w:rsidRDefault="00025C08" w:rsidP="00025C08">
      <w:pPr>
        <w:widowControl w:val="0"/>
        <w:spacing w:after="160" w:line="360" w:lineRule="auto"/>
        <w:ind w:firstLine="567"/>
        <w:jc w:val="both"/>
        <w:rPr>
          <w:rFonts w:ascii="GHEA Grapalat" w:hAnsi="GHEA Grapalat" w:cs="Arial"/>
          <w:iCs/>
          <w:color w:val="000000"/>
          <w:lang w:val="en-US"/>
        </w:rPr>
      </w:pPr>
    </w:p>
    <w:p w:rsidR="00025C08" w:rsidRPr="009F3DC7" w:rsidRDefault="00025C08" w:rsidP="00025C0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025C08" w:rsidRPr="009F3DC7" w:rsidRDefault="00025C08" w:rsidP="00025C0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5C08" w:rsidRPr="009F3DC7" w:rsidTr="004B6EED">
        <w:trPr>
          <w:trHeight w:val="266"/>
          <w:tblCellSpacing w:w="7" w:type="dxa"/>
          <w:jc w:val="center"/>
        </w:trPr>
        <w:tc>
          <w:tcPr>
            <w:tcW w:w="0" w:type="auto"/>
            <w:vAlign w:val="center"/>
          </w:tcPr>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025C08" w:rsidRPr="009F3DC7" w:rsidTr="004B6EED">
        <w:trPr>
          <w:trHeight w:val="473"/>
          <w:tblCellSpacing w:w="7" w:type="dxa"/>
          <w:jc w:val="center"/>
        </w:trPr>
        <w:tc>
          <w:tcPr>
            <w:tcW w:w="0" w:type="auto"/>
            <w:vAlign w:val="center"/>
          </w:tcPr>
          <w:p w:rsidR="00025C08" w:rsidRPr="00C8328C" w:rsidRDefault="00025C08" w:rsidP="004B6EED">
            <w:pPr>
              <w:widowControl w:val="0"/>
              <w:jc w:val="center"/>
              <w:rPr>
                <w:rFonts w:ascii="GHEA Grapalat" w:hAnsi="GHEA Grapalat"/>
                <w:iCs/>
                <w:lang w:val="en-US"/>
              </w:rPr>
            </w:pPr>
            <w:r>
              <w:rPr>
                <w:rFonts w:ascii="GHEA Grapalat" w:hAnsi="GHEA Grapalat"/>
              </w:rPr>
              <w:t>___________________________</w:t>
            </w:r>
          </w:p>
          <w:p w:rsidR="00025C08" w:rsidRPr="00C8328C" w:rsidRDefault="00025C08" w:rsidP="004B6EED">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025C08" w:rsidRPr="009F3DC7" w:rsidRDefault="00025C08" w:rsidP="004B6EED">
            <w:pPr>
              <w:widowControl w:val="0"/>
              <w:jc w:val="center"/>
              <w:rPr>
                <w:rFonts w:ascii="GHEA Grapalat" w:hAnsi="GHEA Grapalat"/>
                <w:iCs/>
              </w:rPr>
            </w:pPr>
            <w:r w:rsidRPr="009F3DC7">
              <w:rPr>
                <w:rFonts w:ascii="GHEA Grapalat" w:hAnsi="GHEA Grapalat"/>
              </w:rPr>
              <w:t>___________________________</w:t>
            </w:r>
          </w:p>
          <w:p w:rsidR="00025C08" w:rsidRPr="00C8328C" w:rsidRDefault="00025C08" w:rsidP="004B6EED">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025C08" w:rsidRPr="009F3DC7" w:rsidTr="004B6EED">
        <w:trPr>
          <w:trHeight w:val="503"/>
          <w:tblCellSpacing w:w="7" w:type="dxa"/>
          <w:jc w:val="center"/>
        </w:trPr>
        <w:tc>
          <w:tcPr>
            <w:tcW w:w="0" w:type="auto"/>
            <w:vAlign w:val="center"/>
          </w:tcPr>
          <w:p w:rsidR="00025C08" w:rsidRPr="00C8328C" w:rsidRDefault="00025C08" w:rsidP="004B6EED">
            <w:pPr>
              <w:widowControl w:val="0"/>
              <w:jc w:val="center"/>
              <w:rPr>
                <w:rFonts w:ascii="GHEA Grapalat" w:hAnsi="GHEA Grapalat"/>
                <w:iCs/>
                <w:lang w:val="en-US"/>
              </w:rPr>
            </w:pPr>
            <w:r>
              <w:rPr>
                <w:rFonts w:ascii="GHEA Grapalat" w:hAnsi="GHEA Grapalat"/>
              </w:rPr>
              <w:t>___________________________</w:t>
            </w:r>
          </w:p>
          <w:p w:rsidR="00025C08" w:rsidRPr="00C8328C" w:rsidRDefault="00025C08" w:rsidP="004B6EED">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025C08" w:rsidRPr="009F3DC7" w:rsidRDefault="00025C08" w:rsidP="004B6EED">
            <w:pPr>
              <w:widowControl w:val="0"/>
              <w:jc w:val="center"/>
              <w:rPr>
                <w:rFonts w:ascii="GHEA Grapalat" w:hAnsi="GHEA Grapalat"/>
                <w:iCs/>
              </w:rPr>
            </w:pPr>
            <w:r w:rsidRPr="009F3DC7">
              <w:rPr>
                <w:rFonts w:ascii="GHEA Grapalat" w:hAnsi="GHEA Grapalat"/>
              </w:rPr>
              <w:t>___________________________</w:t>
            </w:r>
          </w:p>
          <w:p w:rsidR="00025C08" w:rsidRPr="00C8328C" w:rsidRDefault="00025C08" w:rsidP="004B6EED">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025C08" w:rsidRPr="009F3DC7" w:rsidTr="004B6EED">
        <w:trPr>
          <w:trHeight w:val="281"/>
          <w:tblCellSpacing w:w="7" w:type="dxa"/>
          <w:jc w:val="center"/>
        </w:trPr>
        <w:tc>
          <w:tcPr>
            <w:tcW w:w="0" w:type="auto"/>
            <w:vAlign w:val="center"/>
          </w:tcPr>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025C08" w:rsidRPr="009F3DC7" w:rsidRDefault="00025C08" w:rsidP="004B6EED">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025C08" w:rsidRPr="009F3DC7" w:rsidRDefault="00025C08" w:rsidP="00025C08">
      <w:pPr>
        <w:widowControl w:val="0"/>
        <w:spacing w:after="160" w:line="360" w:lineRule="auto"/>
        <w:ind w:firstLine="567"/>
        <w:jc w:val="center"/>
        <w:rPr>
          <w:rFonts w:ascii="GHEA Grapalat" w:hAnsi="GHEA Grapalat" w:cs="Sylfaen"/>
          <w:b/>
        </w:rPr>
      </w:pPr>
    </w:p>
    <w:p w:rsidR="00025C08" w:rsidRDefault="00025C08" w:rsidP="00025C08">
      <w:pPr>
        <w:rPr>
          <w:rFonts w:ascii="GHEA Grapalat" w:hAnsi="GHEA Grapalat" w:cs="Sylfaen"/>
          <w:b/>
        </w:rPr>
      </w:pPr>
      <w:r>
        <w:rPr>
          <w:rFonts w:ascii="GHEA Grapalat" w:hAnsi="GHEA Grapalat" w:cs="Sylfaen"/>
          <w:b/>
        </w:rPr>
        <w:br w:type="page"/>
      </w:r>
    </w:p>
    <w:p w:rsidR="00025C08" w:rsidRPr="009F3DC7" w:rsidRDefault="00025C08" w:rsidP="00025C0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025C08" w:rsidRPr="009F3DC7" w:rsidRDefault="00025C08" w:rsidP="00025C0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025C08" w:rsidRPr="009F3DC7" w:rsidRDefault="00025C08" w:rsidP="00025C08">
      <w:pPr>
        <w:widowControl w:val="0"/>
        <w:spacing w:after="160" w:line="360" w:lineRule="auto"/>
        <w:jc w:val="center"/>
        <w:rPr>
          <w:rFonts w:ascii="GHEA Grapalat" w:hAnsi="GHEA Grapalat" w:cs="Sylfaen"/>
        </w:rPr>
      </w:pPr>
    </w:p>
    <w:p w:rsidR="00025C08" w:rsidRPr="008A435E" w:rsidRDefault="00025C08" w:rsidP="00025C0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025C08" w:rsidRPr="00C8328C" w:rsidRDefault="00025C08" w:rsidP="00025C0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025C08" w:rsidRPr="008A435E" w:rsidRDefault="00025C08" w:rsidP="00025C08">
      <w:pPr>
        <w:widowControl w:val="0"/>
        <w:tabs>
          <w:tab w:val="left" w:pos="360"/>
          <w:tab w:val="left" w:pos="540"/>
        </w:tabs>
        <w:spacing w:after="160" w:line="360" w:lineRule="auto"/>
        <w:ind w:firstLine="567"/>
        <w:jc w:val="both"/>
        <w:rPr>
          <w:rFonts w:ascii="GHEA Grapalat" w:hAnsi="GHEA Grapalat"/>
        </w:rPr>
      </w:pPr>
    </w:p>
    <w:p w:rsidR="00025C08" w:rsidRPr="0086243C" w:rsidRDefault="00025C08" w:rsidP="00025C0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025C08" w:rsidRPr="0086243C" w:rsidRDefault="00025C08" w:rsidP="00025C0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025C08" w:rsidRPr="0086243C" w:rsidRDefault="00025C08" w:rsidP="00025C0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025C08" w:rsidRPr="0086243C" w:rsidRDefault="00025C08" w:rsidP="00025C0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025C08" w:rsidRPr="0086243C" w:rsidRDefault="00025C08" w:rsidP="00025C0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025C08" w:rsidRPr="0086243C" w:rsidRDefault="00025C08" w:rsidP="00025C0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025C08" w:rsidRPr="009F3DC7" w:rsidRDefault="00025C08" w:rsidP="00025C0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025C08" w:rsidRPr="000C342E" w:rsidRDefault="00025C08" w:rsidP="00025C0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5C08" w:rsidRPr="00C8328C" w:rsidTr="004B6EED">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25C08" w:rsidRPr="00C8328C" w:rsidRDefault="00025C08" w:rsidP="004B6EED">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025C08" w:rsidRPr="00C8328C" w:rsidTr="004B6EE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25C08" w:rsidRPr="00C8328C" w:rsidRDefault="00025C08" w:rsidP="004B6EED">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25C08" w:rsidRPr="00C8328C" w:rsidRDefault="00025C08" w:rsidP="004B6EED">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25C08" w:rsidRPr="00C8328C" w:rsidRDefault="00025C08" w:rsidP="004B6EED">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025C08" w:rsidRPr="00C8328C" w:rsidTr="004B6EE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025C08" w:rsidRPr="00C8328C" w:rsidRDefault="00025C08" w:rsidP="004B6EED">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025C08" w:rsidRPr="00C8328C" w:rsidRDefault="00025C08" w:rsidP="004B6EED">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025C08" w:rsidRPr="00C8328C" w:rsidRDefault="00025C08" w:rsidP="004B6EED">
            <w:pPr>
              <w:widowControl w:val="0"/>
              <w:spacing w:after="120"/>
              <w:rPr>
                <w:rFonts w:ascii="GHEA Grapalat" w:hAnsi="GHEA Grapalat" w:cs="Sylfaen"/>
                <w:sz w:val="16"/>
                <w:szCs w:val="16"/>
              </w:rPr>
            </w:pPr>
          </w:p>
        </w:tc>
      </w:tr>
      <w:tr w:rsidR="00025C08" w:rsidRPr="00C8328C" w:rsidTr="004B6EE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025C08" w:rsidRPr="00C8328C" w:rsidRDefault="00025C08" w:rsidP="004B6EED">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025C08" w:rsidRPr="00C8328C" w:rsidRDefault="00025C08" w:rsidP="004B6EED">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025C08" w:rsidRPr="00C8328C" w:rsidRDefault="00025C08" w:rsidP="004B6EED">
            <w:pPr>
              <w:widowControl w:val="0"/>
              <w:spacing w:after="120"/>
              <w:rPr>
                <w:rFonts w:ascii="GHEA Grapalat" w:hAnsi="GHEA Grapalat" w:cs="Sylfaen"/>
                <w:sz w:val="16"/>
                <w:szCs w:val="16"/>
              </w:rPr>
            </w:pPr>
          </w:p>
        </w:tc>
      </w:tr>
    </w:tbl>
    <w:p w:rsidR="00025C08" w:rsidRPr="009F3DC7" w:rsidRDefault="00025C08" w:rsidP="00025C08">
      <w:pPr>
        <w:widowControl w:val="0"/>
        <w:tabs>
          <w:tab w:val="left" w:pos="360"/>
          <w:tab w:val="left" w:pos="540"/>
        </w:tabs>
        <w:spacing w:after="160" w:line="360" w:lineRule="auto"/>
        <w:ind w:firstLine="567"/>
        <w:jc w:val="both"/>
        <w:rPr>
          <w:rFonts w:ascii="GHEA Grapalat" w:hAnsi="GHEA Grapalat" w:cs="Sylfaen"/>
        </w:rPr>
      </w:pPr>
    </w:p>
    <w:p w:rsidR="00025C08" w:rsidRDefault="00025C08" w:rsidP="00025C0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025C08" w:rsidRDefault="00025C08" w:rsidP="00025C08">
      <w:pPr>
        <w:rPr>
          <w:rFonts w:ascii="GHEA Grapalat" w:hAnsi="GHEA Grapalat"/>
        </w:rPr>
      </w:pPr>
      <w:r>
        <w:rPr>
          <w:rFonts w:ascii="GHEA Grapalat" w:hAnsi="GHEA Grapalat"/>
        </w:rPr>
        <w:br w:type="page"/>
      </w:r>
    </w:p>
    <w:p w:rsidR="00025C08" w:rsidRPr="009F3DC7" w:rsidRDefault="00025C08" w:rsidP="00025C0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025C08" w:rsidRPr="009F3DC7" w:rsidRDefault="00025C08" w:rsidP="00025C0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714"/>
        <w:gridCol w:w="5141"/>
      </w:tblGrid>
      <w:tr w:rsidR="00025C08" w:rsidRPr="009F3DC7" w:rsidTr="004B6EED">
        <w:tc>
          <w:tcPr>
            <w:tcW w:w="4785" w:type="dxa"/>
          </w:tcPr>
          <w:p w:rsidR="00025C08" w:rsidRPr="009F3DC7" w:rsidRDefault="00025C08" w:rsidP="004B6EED">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025C08" w:rsidRPr="009F3DC7" w:rsidRDefault="00025C08" w:rsidP="004B6EED">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025C08" w:rsidRPr="009F3DC7" w:rsidRDefault="00025C08" w:rsidP="00025C0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025C08" w:rsidRPr="009F3DC7" w:rsidRDefault="00025C08" w:rsidP="00025C0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025C08" w:rsidRPr="009F3DC7" w:rsidTr="004B6EED">
        <w:trPr>
          <w:tblCellSpacing w:w="7" w:type="dxa"/>
          <w:jc w:val="center"/>
        </w:trPr>
        <w:tc>
          <w:tcPr>
            <w:tcW w:w="0" w:type="auto"/>
            <w:vAlign w:val="center"/>
          </w:tcPr>
          <w:p w:rsidR="00025C08" w:rsidRPr="009F3DC7" w:rsidRDefault="00025C08" w:rsidP="004B6EE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025C08" w:rsidRPr="00C8328C" w:rsidRDefault="00025C08" w:rsidP="004B6EED">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025C08" w:rsidRPr="009F3DC7" w:rsidRDefault="00025C08" w:rsidP="004B6EE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025C08" w:rsidRPr="00C8328C" w:rsidRDefault="00025C08" w:rsidP="004B6EED">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025C08" w:rsidRPr="009F3DC7" w:rsidTr="004B6EED">
        <w:trPr>
          <w:tblCellSpacing w:w="7" w:type="dxa"/>
          <w:jc w:val="center"/>
        </w:trPr>
        <w:tc>
          <w:tcPr>
            <w:tcW w:w="0" w:type="auto"/>
            <w:vAlign w:val="center"/>
          </w:tcPr>
          <w:p w:rsidR="00025C08" w:rsidRPr="0006766C" w:rsidRDefault="00025C08" w:rsidP="004B6EED">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025C08" w:rsidRPr="0006766C" w:rsidRDefault="00025C08" w:rsidP="004B6EED">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025C08" w:rsidRPr="0006766C" w:rsidRDefault="00025C08" w:rsidP="004B6EED">
            <w:pPr>
              <w:widowControl w:val="0"/>
              <w:jc w:val="center"/>
              <w:rPr>
                <w:rFonts w:ascii="GHEA Grapalat" w:hAnsi="GHEA Grapalat" w:cs="GHEA Grapalat"/>
                <w:color w:val="000000"/>
                <w:lang w:val="en-US"/>
              </w:rPr>
            </w:pPr>
            <w:r>
              <w:rPr>
                <w:rFonts w:ascii="GHEA Grapalat" w:hAnsi="GHEA Grapalat"/>
                <w:color w:val="000000"/>
              </w:rPr>
              <w:t>________________________</w:t>
            </w:r>
          </w:p>
          <w:p w:rsidR="00025C08" w:rsidRPr="00C8328C" w:rsidRDefault="00025C08" w:rsidP="004B6EED">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025C08" w:rsidRPr="009F3DC7" w:rsidRDefault="00025C08" w:rsidP="00025C08">
      <w:pPr>
        <w:widowControl w:val="0"/>
        <w:tabs>
          <w:tab w:val="left" w:pos="360"/>
          <w:tab w:val="left" w:pos="540"/>
        </w:tabs>
        <w:spacing w:after="160" w:line="360" w:lineRule="auto"/>
        <w:jc w:val="center"/>
        <w:rPr>
          <w:rFonts w:ascii="GHEA Grapalat" w:hAnsi="GHEA Grapalat" w:cs="Sylfaen"/>
          <w:b/>
          <w:bCs/>
        </w:rPr>
      </w:pPr>
    </w:p>
    <w:p w:rsidR="00025C08" w:rsidRPr="009F3DC7" w:rsidRDefault="00025C08" w:rsidP="00025C08">
      <w:pPr>
        <w:pStyle w:val="norm"/>
        <w:widowControl w:val="0"/>
        <w:spacing w:after="160" w:line="360" w:lineRule="auto"/>
        <w:ind w:firstLine="567"/>
        <w:jc w:val="center"/>
        <w:rPr>
          <w:rFonts w:ascii="GHEA Grapalat" w:hAnsi="GHEA Grapalat"/>
          <w:b/>
          <w:sz w:val="24"/>
          <w:szCs w:val="24"/>
        </w:rPr>
      </w:pPr>
    </w:p>
    <w:p w:rsidR="00025C08" w:rsidRDefault="00025C08" w:rsidP="00025C08">
      <w:pPr>
        <w:rPr>
          <w:rFonts w:ascii="GHEA Grapalat" w:hAnsi="GHEA Grapalat"/>
          <w:i/>
        </w:rPr>
      </w:pPr>
      <w:r>
        <w:rPr>
          <w:rFonts w:ascii="GHEA Grapalat" w:hAnsi="GHEA Grapalat"/>
          <w:i/>
        </w:rPr>
        <w:br w:type="page"/>
      </w:r>
    </w:p>
    <w:p w:rsidR="00025C08" w:rsidRPr="0005376A" w:rsidRDefault="00025C08" w:rsidP="00025C08">
      <w:pPr>
        <w:widowControl w:val="0"/>
        <w:jc w:val="right"/>
        <w:rPr>
          <w:rFonts w:ascii="GHEA Grapalat" w:hAnsi="GHEA Grapalat" w:cs="Sylfaen"/>
          <w:i/>
        </w:rPr>
      </w:pPr>
      <w:r w:rsidRPr="0005376A">
        <w:rPr>
          <w:rFonts w:ascii="GHEA Grapalat" w:hAnsi="GHEA Grapalat"/>
          <w:i/>
        </w:rPr>
        <w:lastRenderedPageBreak/>
        <w:t>Приложение № 5</w:t>
      </w:r>
    </w:p>
    <w:p w:rsidR="00025C08" w:rsidRPr="0005376A" w:rsidRDefault="00025C08" w:rsidP="00025C0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rsidR="00025C08" w:rsidRPr="0005376A" w:rsidRDefault="00025C08" w:rsidP="00025C08">
      <w:pPr>
        <w:jc w:val="center"/>
        <w:rPr>
          <w:rFonts w:ascii="GHEA Grapalat" w:hAnsi="GHEA Grapalat" w:cs="GHEA Grapalat"/>
        </w:rPr>
      </w:pPr>
    </w:p>
    <w:p w:rsidR="00025C08" w:rsidRPr="0005376A" w:rsidRDefault="00025C08" w:rsidP="00025C08">
      <w:pPr>
        <w:jc w:val="center"/>
        <w:rPr>
          <w:rFonts w:ascii="GHEA Grapalat" w:hAnsi="GHEA Grapalat" w:cs="GHEA Grapalat"/>
        </w:rPr>
      </w:pPr>
      <w:r w:rsidRPr="0005376A">
        <w:rPr>
          <w:rFonts w:ascii="GHEA Grapalat" w:hAnsi="GHEA Grapalat" w:cs="GHEA Grapalat"/>
        </w:rPr>
        <w:t>УВЕДОМЛЕНИЕ</w:t>
      </w:r>
    </w:p>
    <w:p w:rsidR="00025C08" w:rsidRPr="0005376A" w:rsidRDefault="00025C08" w:rsidP="00025C08">
      <w:pPr>
        <w:jc w:val="center"/>
        <w:rPr>
          <w:rFonts w:ascii="GHEA Grapalat" w:hAnsi="GHEA Grapalat" w:cs="GHEA Grapalat"/>
          <w:lang w:val="hy-AM"/>
        </w:rPr>
      </w:pPr>
    </w:p>
    <w:p w:rsidR="00025C08" w:rsidRPr="0005376A" w:rsidRDefault="00025C08" w:rsidP="00025C0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rsidR="00025C08" w:rsidRPr="0005376A" w:rsidRDefault="00025C08" w:rsidP="00025C0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финансового агента</w:t>
      </w:r>
    </w:p>
    <w:p w:rsidR="00025C08" w:rsidRPr="0005376A" w:rsidRDefault="00025C08" w:rsidP="00025C08">
      <w:pPr>
        <w:rPr>
          <w:rFonts w:ascii="GHEA Grapalat" w:hAnsi="GHEA Grapalat"/>
          <w:vertAlign w:val="superscript"/>
          <w:lang w:val="es-ES"/>
        </w:rPr>
      </w:pPr>
    </w:p>
    <w:p w:rsidR="00025C08" w:rsidRPr="0005376A" w:rsidRDefault="00025C08" w:rsidP="00025C08">
      <w:pPr>
        <w:pStyle w:val="ListParagraph"/>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rsidR="00025C08" w:rsidRPr="0005376A" w:rsidRDefault="00025C08" w:rsidP="00025C0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Pr>
          <w:rFonts w:ascii="GHEA Grapalat" w:hAnsi="GHEA Grapalat" w:cs="Sylfaen"/>
          <w:vertAlign w:val="superscript"/>
        </w:rPr>
        <w:t>подрядчика</w:t>
      </w:r>
    </w:p>
    <w:p w:rsidR="00025C08" w:rsidRPr="0005376A" w:rsidRDefault="00025C08" w:rsidP="00025C0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rsidR="00025C08" w:rsidRPr="0005376A" w:rsidRDefault="00025C08" w:rsidP="00025C0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Pr>
          <w:rFonts w:ascii="GHEA Grapalat" w:hAnsi="GHEA Grapalat" w:cs="Sylfaen"/>
          <w:vertAlign w:val="superscript"/>
        </w:rPr>
        <w:t>подрядчика</w:t>
      </w:r>
    </w:p>
    <w:p w:rsidR="00025C08" w:rsidRPr="0005376A" w:rsidRDefault="00025C08" w:rsidP="00025C0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20  </w:t>
      </w:r>
      <w:r w:rsidRPr="0005376A">
        <w:rPr>
          <w:rFonts w:ascii="GHEA Grapalat" w:hAnsi="GHEA Grapalat" w:cs="Sylfaen"/>
          <w:sz w:val="20"/>
          <w:szCs w:val="20"/>
        </w:rPr>
        <w:t xml:space="preserve">года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rsidR="00025C08" w:rsidRPr="0005376A" w:rsidRDefault="00025C08" w:rsidP="00025C08">
      <w:pPr>
        <w:rPr>
          <w:rFonts w:ascii="GHEA Grapalat" w:hAnsi="GHEA Grapalat" w:cs="Sylfaen"/>
          <w:sz w:val="20"/>
          <w:szCs w:val="20"/>
          <w:lang w:val="es-ES"/>
        </w:rPr>
      </w:pPr>
    </w:p>
    <w:p w:rsidR="00025C08" w:rsidRPr="0005376A" w:rsidRDefault="00025C08" w:rsidP="00025C08">
      <w:pPr>
        <w:pStyle w:val="ListParagraph"/>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Согласен с условиями изложенными в пункте 8.12 .</w:t>
      </w:r>
    </w:p>
    <w:p w:rsidR="00025C08" w:rsidRPr="0005376A" w:rsidRDefault="00025C08" w:rsidP="00025C08">
      <w:pPr>
        <w:jc w:val="center"/>
        <w:rPr>
          <w:rFonts w:ascii="GHEA Grapalat" w:hAnsi="GHEA Grapalat" w:cs="GHEA Grapalat"/>
          <w:lang w:val="es-ES"/>
        </w:rPr>
      </w:pPr>
    </w:p>
    <w:p w:rsidR="00025C08" w:rsidRPr="0005376A" w:rsidRDefault="00025C08" w:rsidP="00025C08">
      <w:pPr>
        <w:jc w:val="center"/>
        <w:rPr>
          <w:rFonts w:ascii="GHEA Grapalat" w:hAnsi="GHEA Grapalat" w:cs="Sylfaen"/>
          <w:b/>
          <w:lang w:val="es-ES"/>
        </w:rPr>
      </w:pPr>
    </w:p>
    <w:p w:rsidR="00025C08" w:rsidRPr="0005376A" w:rsidRDefault="00025C08" w:rsidP="00025C0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rsidR="00025C08" w:rsidRPr="0005376A" w:rsidRDefault="00025C08" w:rsidP="00025C0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rsidR="00025C08" w:rsidRPr="0005376A" w:rsidRDefault="00025C08" w:rsidP="00025C08">
      <w:pPr>
        <w:jc w:val="right"/>
        <w:rPr>
          <w:rFonts w:ascii="GHEA Grapalat" w:hAnsi="GHEA Grapalat"/>
          <w:sz w:val="20"/>
          <w:lang w:val="hy-AM"/>
        </w:rPr>
      </w:pPr>
      <w:r w:rsidRPr="0005376A">
        <w:rPr>
          <w:rFonts w:ascii="GHEA Grapalat" w:hAnsi="GHEA Grapalat"/>
          <w:sz w:val="20"/>
          <w:lang w:val="hy-AM"/>
        </w:rPr>
        <w:t xml:space="preserve">    </w:t>
      </w:r>
    </w:p>
    <w:p w:rsidR="00025C08" w:rsidRPr="0005376A" w:rsidRDefault="00025C08" w:rsidP="00025C0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rsidR="00025C08" w:rsidRPr="0005376A" w:rsidRDefault="00025C08" w:rsidP="00025C0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rsidR="00025C08" w:rsidRPr="0005376A" w:rsidRDefault="00025C08" w:rsidP="00025C08">
      <w:pPr>
        <w:jc w:val="center"/>
        <w:rPr>
          <w:rFonts w:ascii="GHEA Grapalat" w:hAnsi="GHEA Grapalat" w:cs="Sylfaen"/>
          <w:sz w:val="16"/>
          <w:szCs w:val="16"/>
          <w:lang w:val="es-ES"/>
        </w:rPr>
      </w:pPr>
    </w:p>
    <w:p w:rsidR="00025C08" w:rsidRPr="0005376A" w:rsidRDefault="00025C08" w:rsidP="00025C08">
      <w:pPr>
        <w:jc w:val="right"/>
        <w:rPr>
          <w:rFonts w:ascii="GHEA Grapalat" w:hAnsi="GHEA Grapalat"/>
          <w:sz w:val="20"/>
          <w:lang w:val="hy-AM"/>
        </w:rPr>
      </w:pPr>
      <w:r w:rsidRPr="0005376A">
        <w:rPr>
          <w:rFonts w:ascii="GHEA Grapalat" w:hAnsi="GHEA Grapalat" w:cs="Sylfaen"/>
          <w:sz w:val="20"/>
          <w:szCs w:val="20"/>
          <w:lang w:val="es-ES"/>
        </w:rPr>
        <w:t xml:space="preserve">«--»         20  </w:t>
      </w:r>
      <w:r w:rsidRPr="0005376A">
        <w:rPr>
          <w:rFonts w:ascii="GHEA Grapalat" w:hAnsi="GHEA Grapalat" w:cs="Sylfaen"/>
          <w:sz w:val="20"/>
          <w:szCs w:val="20"/>
        </w:rPr>
        <w:t>г.</w:t>
      </w:r>
      <w:r w:rsidRPr="0005376A">
        <w:rPr>
          <w:rFonts w:ascii="GHEA Grapalat" w:hAnsi="GHEA Grapalat"/>
          <w:sz w:val="20"/>
          <w:lang w:val="hy-AM"/>
        </w:rPr>
        <w:tab/>
        <w:t xml:space="preserve"> </w:t>
      </w:r>
    </w:p>
    <w:p w:rsidR="00025C08" w:rsidRPr="00B138F3" w:rsidRDefault="00025C08" w:rsidP="00025C08">
      <w:pPr>
        <w:widowControl w:val="0"/>
        <w:spacing w:after="160"/>
        <w:ind w:left="-142" w:firstLine="142"/>
        <w:jc w:val="both"/>
        <w:rPr>
          <w:rFonts w:ascii="GHEA Grapalat" w:hAnsi="GHEA Grapalat"/>
          <w:i/>
        </w:rPr>
      </w:pPr>
    </w:p>
    <w:p w:rsidR="008D352C" w:rsidRPr="00B138F3" w:rsidRDefault="008D352C" w:rsidP="00025C08">
      <w:pPr>
        <w:widowControl w:val="0"/>
        <w:spacing w:after="160"/>
        <w:ind w:firstLine="567"/>
        <w:jc w:val="right"/>
        <w:rPr>
          <w:rFonts w:ascii="GHEA Grapalat" w:hAnsi="GHEA Grapalat"/>
          <w:i/>
        </w:rPr>
      </w:pPr>
    </w:p>
    <w:sectPr w:rsidR="008D352C" w:rsidRPr="00B138F3" w:rsidSect="00025C08">
      <w:footerReference w:type="default" r:id="rId9"/>
      <w:footnotePr>
        <w:pos w:val="beneathText"/>
      </w:footnotePr>
      <w:pgSz w:w="11907" w:h="16840" w:code="9"/>
      <w:pgMar w:top="1276" w:right="850" w:bottom="993"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A52" w:rsidRDefault="00552A52">
      <w:r>
        <w:separator/>
      </w:r>
    </w:p>
  </w:endnote>
  <w:endnote w:type="continuationSeparator" w:id="0">
    <w:p w:rsidR="00552A52" w:rsidRDefault="0055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958455"/>
      <w:docPartObj>
        <w:docPartGallery w:val="Page Numbers (Bottom of Page)"/>
        <w:docPartUnique/>
      </w:docPartObj>
    </w:sdtPr>
    <w:sdtEndPr>
      <w:rPr>
        <w:rFonts w:ascii="GHEA Grapalat" w:hAnsi="GHEA Grapalat"/>
        <w:sz w:val="24"/>
        <w:szCs w:val="24"/>
      </w:rPr>
    </w:sdtEndPr>
    <w:sdtContent>
      <w:p w:rsidR="00DF6F99" w:rsidRPr="003E450C" w:rsidRDefault="00DF6F9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21545">
          <w:rPr>
            <w:rFonts w:ascii="GHEA Grapalat" w:hAnsi="GHEA Grapalat"/>
            <w:noProof/>
            <w:sz w:val="24"/>
            <w:szCs w:val="24"/>
          </w:rPr>
          <w:t>100</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DF6F99" w:rsidRPr="003E450C" w:rsidRDefault="00DF6F9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21545">
          <w:rPr>
            <w:rFonts w:ascii="GHEA Grapalat" w:hAnsi="GHEA Grapalat"/>
            <w:noProof/>
            <w:sz w:val="24"/>
            <w:szCs w:val="24"/>
          </w:rPr>
          <w:t>103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A52" w:rsidRDefault="00552A52">
      <w:r>
        <w:separator/>
      </w:r>
    </w:p>
  </w:footnote>
  <w:footnote w:type="continuationSeparator" w:id="0">
    <w:p w:rsidR="00552A52" w:rsidRDefault="00552A52">
      <w:r>
        <w:continuationSeparator/>
      </w:r>
    </w:p>
  </w:footnote>
  <w:footnote w:id="1">
    <w:p w:rsidR="00DF6F99" w:rsidRPr="00793343" w:rsidRDefault="00DF6F99" w:rsidP="004C4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DF6F99" w:rsidRPr="00CD6B60" w:rsidRDefault="00DF6F9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F6F99" w:rsidRPr="00CD6B60" w:rsidRDefault="00DF6F9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F6F99" w:rsidRPr="002E4BC5" w:rsidRDefault="00DF6F9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F6F99" w:rsidRPr="003F2273" w:rsidRDefault="00DF6F99"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DF6F99" w:rsidRDefault="00DF6F99"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DF6F99" w:rsidRPr="00831D6D" w:rsidRDefault="00DF6F9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DF6F99" w:rsidRPr="00831D6D" w:rsidRDefault="00DF6F99"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DF6F99" w:rsidRPr="00C24DBE" w:rsidRDefault="00DF6F99"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DF6F99" w:rsidRPr="00365501" w:rsidRDefault="00DF6F99" w:rsidP="00AF1F59">
      <w:pPr>
        <w:pStyle w:val="FootnoteText"/>
        <w:jc w:val="both"/>
        <w:rPr>
          <w:rFonts w:asciiTheme="minorHAnsi" w:hAnsiTheme="minorHAnsi"/>
        </w:rPr>
      </w:pPr>
    </w:p>
    <w:p w:rsidR="00DF6F99" w:rsidRPr="00D3436F" w:rsidRDefault="00DF6F99"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F6F99" w:rsidRPr="000811C1" w:rsidRDefault="00DF6F99">
      <w:pPr>
        <w:pStyle w:val="FootnoteText"/>
        <w:rPr>
          <w:rFonts w:asciiTheme="minorHAnsi" w:hAnsiTheme="minorHAnsi"/>
        </w:rPr>
      </w:pPr>
    </w:p>
  </w:footnote>
  <w:footnote w:id="5">
    <w:p w:rsidR="00DF6F99" w:rsidRPr="00810F23" w:rsidRDefault="00DF6F99">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DF6F99" w:rsidRPr="008842CE" w:rsidRDefault="00DF6F9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F6F99" w:rsidRPr="000811C1" w:rsidRDefault="00DF6F99">
      <w:pPr>
        <w:pStyle w:val="FootnoteText"/>
        <w:rPr>
          <w:lang w:val="af-ZA"/>
        </w:rPr>
      </w:pPr>
    </w:p>
  </w:footnote>
  <w:footnote w:id="7">
    <w:p w:rsidR="00DF6F99" w:rsidRPr="008E4439" w:rsidRDefault="00DF6F9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F6F99" w:rsidRPr="000811C1" w:rsidRDefault="00DF6F99" w:rsidP="0027573B">
      <w:pPr>
        <w:pStyle w:val="FootnoteText"/>
        <w:rPr>
          <w:rFonts w:ascii="Sylfaen" w:hAnsi="Sylfaen"/>
          <w:sz w:val="18"/>
          <w:szCs w:val="18"/>
        </w:rPr>
      </w:pPr>
    </w:p>
  </w:footnote>
  <w:footnote w:id="8">
    <w:p w:rsidR="00DF6F99" w:rsidRPr="00A31673" w:rsidRDefault="00DF6F9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DF6F99" w:rsidRPr="00900E5A" w:rsidRDefault="00DF6F9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0">
    <w:p w:rsidR="00DF6F99" w:rsidRPr="00810F23" w:rsidRDefault="00DF6F99"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DF6F99" w:rsidRPr="005F2C25" w:rsidRDefault="00DF6F99">
      <w:pPr>
        <w:pStyle w:val="FootnoteText"/>
        <w:rPr>
          <w:rFonts w:ascii="Times New Roman" w:hAnsi="Times New Roman"/>
        </w:rPr>
      </w:pPr>
    </w:p>
  </w:footnote>
  <w:footnote w:id="11">
    <w:p w:rsidR="00DF6F99" w:rsidRDefault="00DF6F99" w:rsidP="00656E85">
      <w:pPr>
        <w:jc w:val="both"/>
      </w:pPr>
    </w:p>
    <w:p w:rsidR="00DF6F99" w:rsidRPr="00FC561F" w:rsidRDefault="00DF6F99" w:rsidP="00656E85">
      <w:pPr>
        <w:jc w:val="both"/>
        <w:rPr>
          <w:rFonts w:ascii="GHEA Grapalat" w:hAnsi="GHEA Grapalat"/>
          <w:i/>
          <w:sz w:val="20"/>
          <w:szCs w:val="20"/>
        </w:rPr>
      </w:pPr>
    </w:p>
    <w:p w:rsidR="00DF6F99" w:rsidRDefault="00DF6F99" w:rsidP="00656E85">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DF6F99" w:rsidRPr="00E7182E" w:rsidRDefault="00DF6F99" w:rsidP="00656E85">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5</w:t>
      </w:r>
      <w:r w:rsidRPr="00E7182E">
        <w:rPr>
          <w:rFonts w:ascii="GHEA Grapalat" w:hAnsi="GHEA Grapalat"/>
          <w:i/>
          <w:sz w:val="20"/>
          <w:szCs w:val="20"/>
        </w:rPr>
        <w:t>";</w:t>
      </w:r>
    </w:p>
    <w:p w:rsidR="00DF6F99" w:rsidRPr="007D41A3" w:rsidRDefault="00DF6F99" w:rsidP="00656E85">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F6F99" w:rsidRPr="001849D9" w:rsidRDefault="00DF6F99" w:rsidP="00656E85">
      <w:pPr>
        <w:jc w:val="both"/>
        <w:rPr>
          <w:rFonts w:asciiTheme="minorHAnsi" w:hAnsiTheme="minorHAnsi"/>
          <w:i/>
          <w:lang w:val="af-ZA"/>
        </w:rPr>
      </w:pPr>
      <w:r w:rsidRPr="001849D9">
        <w:rPr>
          <w:rFonts w:ascii="GHEA Grapalat" w:hAnsi="GHEA Grapalat"/>
          <w:i/>
          <w:sz w:val="20"/>
          <w:szCs w:val="20"/>
        </w:rPr>
        <w:t xml:space="preserve"> </w:t>
      </w:r>
    </w:p>
  </w:footnote>
  <w:footnote w:id="12">
    <w:p w:rsidR="00DF6F99" w:rsidRPr="00990559" w:rsidRDefault="00DF6F99" w:rsidP="00656E85">
      <w:pPr>
        <w:pStyle w:val="FootnoteText"/>
        <w:rPr>
          <w:rFonts w:ascii="Sylfaen" w:hAnsi="Sylfaen"/>
          <w:lang w:val="hy-AM"/>
        </w:rPr>
      </w:pPr>
      <w:r>
        <w:rPr>
          <w:rStyle w:val="FootnoteReference"/>
        </w:rPr>
        <w:t>***</w:t>
      </w:r>
      <w:r>
        <w:t xml:space="preserve"> </w:t>
      </w:r>
      <w:r>
        <w:rPr>
          <w:rFonts w:asciiTheme="minorHAnsi" w:hAnsiTheme="minorHAnsi"/>
          <w:i/>
        </w:rPr>
        <w:t xml:space="preserve">слова </w:t>
      </w:r>
      <w:r w:rsidRPr="00A006D6">
        <w:rPr>
          <w:i/>
        </w:rPr>
        <w:t xml:space="preserve"> </w:t>
      </w:r>
      <w:r>
        <w:rPr>
          <w:rStyle w:val="ezkurwreuab5ozgtqnkl"/>
        </w:rPr>
        <w:t>"</w:t>
      </w:r>
      <w:r w:rsidRPr="00EE5A82">
        <w:rPr>
          <w:rFonts w:asciiTheme="minorHAnsi" w:hAnsiTheme="minorHAnsi"/>
          <w:i/>
        </w:rPr>
        <w:t>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 и Приложение 1.1 исключаются ,если предметом закупок не являются строительные работы</w:t>
      </w:r>
      <w:r w:rsidRPr="00990559">
        <w:rPr>
          <w:rFonts w:asciiTheme="minorHAnsi" w:hAnsiTheme="minorHAnsi"/>
          <w:b/>
        </w:rPr>
        <w:t>.</w:t>
      </w:r>
    </w:p>
  </w:footnote>
  <w:footnote w:id="13">
    <w:p w:rsidR="00DF6F99" w:rsidRPr="00D3436F" w:rsidRDefault="00DF6F99" w:rsidP="00025C08">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F6F99" w:rsidRPr="00D3436F" w:rsidRDefault="00DF6F99" w:rsidP="00025C08">
      <w:pPr>
        <w:pStyle w:val="FootnoteText"/>
        <w:rPr>
          <w:lang w:val="es-ES"/>
        </w:rPr>
      </w:pPr>
    </w:p>
  </w:footnote>
  <w:footnote w:id="14">
    <w:p w:rsidR="00DF6F99" w:rsidRPr="008842CE" w:rsidRDefault="00DF6F99" w:rsidP="00511557">
      <w:pPr>
        <w:pStyle w:val="FootnoteText"/>
        <w:jc w:val="both"/>
      </w:pPr>
    </w:p>
  </w:footnote>
  <w:footnote w:id="15">
    <w:p w:rsidR="00DF6F99" w:rsidRPr="008842CE" w:rsidRDefault="00DF6F99" w:rsidP="004C3517">
      <w:pPr>
        <w:pStyle w:val="FootnoteText"/>
        <w:jc w:val="both"/>
      </w:pPr>
    </w:p>
  </w:footnote>
  <w:footnote w:id="16">
    <w:p w:rsidR="00DF6F99" w:rsidRPr="00124BE9" w:rsidRDefault="00DF6F99" w:rsidP="00025C0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DF6F99" w:rsidRPr="00124BE9" w:rsidRDefault="00DF6F99" w:rsidP="00025C08">
      <w:pPr>
        <w:pStyle w:val="FootnoteText"/>
        <w:widowControl w:val="0"/>
        <w:jc w:val="both"/>
        <w:rPr>
          <w:rFonts w:ascii="GHEA Grapalat" w:hAnsi="GHEA Grapalat"/>
          <w:lang w:val="hy-AM"/>
        </w:rPr>
      </w:pPr>
    </w:p>
  </w:footnote>
  <w:footnote w:id="17">
    <w:p w:rsidR="00DF6F99" w:rsidRPr="00124BE9" w:rsidRDefault="00DF6F99" w:rsidP="00025C0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8">
    <w:p w:rsidR="00DF6F99" w:rsidRDefault="00DF6F99" w:rsidP="00025C0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DF6F99" w:rsidRPr="00124BE9" w:rsidRDefault="00DF6F99" w:rsidP="00025C0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DF6F99" w:rsidRPr="00124BE9" w:rsidRDefault="00DF6F99" w:rsidP="00025C08">
      <w:pPr>
        <w:pStyle w:val="FootnoteText"/>
        <w:widowControl w:val="0"/>
        <w:jc w:val="both"/>
        <w:rPr>
          <w:rFonts w:ascii="GHEA Grapalat" w:hAnsi="GHEA Grapalat"/>
          <w:lang w:val="hy-AM"/>
        </w:rPr>
      </w:pPr>
    </w:p>
  </w:footnote>
  <w:footnote w:id="19">
    <w:p w:rsidR="00DF6F99" w:rsidRDefault="00DF6F99" w:rsidP="00025C0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DF6F99" w:rsidRPr="00EB336B" w:rsidRDefault="00DF6F99" w:rsidP="00025C08">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DF6F99" w:rsidRPr="00124BE9" w:rsidRDefault="00DF6F99" w:rsidP="00025C08">
      <w:pPr>
        <w:pStyle w:val="FootnoteText"/>
        <w:widowControl w:val="0"/>
        <w:jc w:val="both"/>
        <w:rPr>
          <w:rFonts w:ascii="GHEA Grapalat" w:hAnsi="GHEA Grapalat"/>
          <w:lang w:val="hy-AM"/>
        </w:rPr>
      </w:pPr>
    </w:p>
  </w:footnote>
  <w:footnote w:id="20">
    <w:p w:rsidR="00DF6F99" w:rsidRDefault="00DF6F99" w:rsidP="00025C08">
      <w:pPr>
        <w:pStyle w:val="FootnoteText"/>
        <w:widowControl w:val="0"/>
        <w:jc w:val="both"/>
        <w:rPr>
          <w:rFonts w:ascii="GHEA Grapalat" w:hAnsi="GHEA Grapalat"/>
          <w:i/>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DF6F99" w:rsidRPr="00124BE9" w:rsidRDefault="00DF6F99" w:rsidP="00025C08">
      <w:pPr>
        <w:pStyle w:val="FootnoteText"/>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21">
    <w:p w:rsidR="00DF6F99" w:rsidRPr="004078D0" w:rsidRDefault="00DF6F99" w:rsidP="00025C08">
      <w:pPr>
        <w:pStyle w:val="FootnoteText"/>
        <w:widowControl w:val="0"/>
        <w:jc w:val="both"/>
        <w:rPr>
          <w:rFonts w:ascii="GHEA Grapalat" w:hAnsi="GHEA Grapalat"/>
          <w:sz w:val="2"/>
          <w:szCs w:val="2"/>
          <w:lang w:val="hy-AM"/>
        </w:rPr>
      </w:pPr>
    </w:p>
    <w:p w:rsidR="00DF6F99" w:rsidRPr="004078D0" w:rsidRDefault="00DF6F99" w:rsidP="00025C08">
      <w:pPr>
        <w:pStyle w:val="FootnoteText"/>
        <w:widowControl w:val="0"/>
        <w:jc w:val="both"/>
        <w:rPr>
          <w:rFonts w:ascii="GHEA Grapalat" w:hAnsi="GHEA Grapalat"/>
          <w:sz w:val="2"/>
          <w:szCs w:val="2"/>
          <w:lang w:val="hy-AM"/>
        </w:rPr>
      </w:pPr>
    </w:p>
  </w:footnote>
  <w:footnote w:id="22">
    <w:p w:rsidR="00DF6F99" w:rsidRDefault="00DF6F99" w:rsidP="00025C0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DF6F99" w:rsidRPr="00124BE9" w:rsidRDefault="00DF6F99" w:rsidP="00025C0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3">
    <w:p w:rsidR="00DF6F99" w:rsidRPr="00124BE9" w:rsidRDefault="00DF6F99" w:rsidP="00025C0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rsidR="00DF6F99" w:rsidRPr="00124BE9" w:rsidRDefault="00DF6F99" w:rsidP="00025C0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F6F99" w:rsidRPr="001C4E24" w:rsidRDefault="00DF6F99" w:rsidP="00025C08">
      <w:pPr>
        <w:pStyle w:val="FootnoteText"/>
        <w:rPr>
          <w:lang w:val="hy-AM"/>
        </w:rPr>
      </w:pPr>
    </w:p>
  </w:footnote>
  <w:footnote w:id="25">
    <w:p w:rsidR="00DF6F99" w:rsidRPr="00124BE9" w:rsidRDefault="00DF6F99" w:rsidP="00025C0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15"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DF6F99" w:rsidRPr="00124BE9" w:rsidRDefault="00DF6F99" w:rsidP="00025C08">
      <w:pPr>
        <w:pStyle w:val="FootnoteText"/>
        <w:widowControl w:val="0"/>
      </w:pPr>
      <w:r w:rsidRPr="00124BE9">
        <w:rPr>
          <w:rFonts w:ascii="GHEA Grapalat" w:hAnsi="GHEA Grapalat"/>
          <w:i/>
        </w:rPr>
        <w:t>.</w:t>
      </w:r>
    </w:p>
  </w:footnote>
  <w:footnote w:id="26">
    <w:p w:rsidR="00DF6F99" w:rsidRPr="00124BE9" w:rsidRDefault="00DF6F99" w:rsidP="00025C0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DF6F99" w:rsidRPr="00124BE9" w:rsidRDefault="00DF6F99" w:rsidP="00025C0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5C08"/>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6EB"/>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7A1"/>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640"/>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76C"/>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A7CC3"/>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6EED"/>
    <w:rsid w:val="004B7B69"/>
    <w:rsid w:val="004C17D2"/>
    <w:rsid w:val="004C1D9B"/>
    <w:rsid w:val="004C217A"/>
    <w:rsid w:val="004C2B3E"/>
    <w:rsid w:val="004C3517"/>
    <w:rsid w:val="004C3803"/>
    <w:rsid w:val="004C3F9B"/>
    <w:rsid w:val="004C474D"/>
    <w:rsid w:val="004C4F50"/>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557"/>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A52"/>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56E85"/>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998"/>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2DD"/>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00B"/>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07657"/>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05A"/>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07F2"/>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47B0"/>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1545"/>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27E5C"/>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6F99"/>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6DB6"/>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02A"/>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1FEE5"/>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 w:type="character" w:customStyle="1" w:styleId="anegp0gi0b9av8jahpyh">
    <w:name w:val="anegp0gi0b9av8jahpyh"/>
    <w:basedOn w:val="DefaultParagraphFont"/>
    <w:rsid w:val="004C4F50"/>
  </w:style>
  <w:style w:type="character" w:customStyle="1" w:styleId="ypks7kbdpwfgdykd3qb9">
    <w:name w:val="ypks7kbdpwfgdykd3qb9"/>
    <w:basedOn w:val="DefaultParagraphFont"/>
    <w:rsid w:val="00DF6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F4A7C-A3D8-4ABF-A4D5-F4D8852BE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2702</TotalTime>
  <Pages>105</Pages>
  <Words>22259</Words>
  <Characters>126882</Characters>
  <Application>Microsoft Office Word</Application>
  <DocSecurity>0</DocSecurity>
  <Lines>1057</Lines>
  <Paragraphs>297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148844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1722</cp:revision>
  <cp:lastPrinted>2018-02-16T07:12:00Z</cp:lastPrinted>
  <dcterms:created xsi:type="dcterms:W3CDTF">2019-10-28T07:04:00Z</dcterms:created>
  <dcterms:modified xsi:type="dcterms:W3CDTF">2025-11-18T07:37:00Z</dcterms:modified>
</cp:coreProperties>
</file>